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32C64" w14:textId="209DDFCE" w:rsidR="0093131F" w:rsidRPr="004F06C2" w:rsidRDefault="0093131F" w:rsidP="008B306C">
      <w:pPr>
        <w:rPr>
          <w:rFonts w:ascii="Times New Roman" w:hAnsi="Times New Roman" w:cs="Times New Roman"/>
          <w:b/>
          <w:sz w:val="28"/>
        </w:rPr>
      </w:pPr>
      <w:bookmarkStart w:id="0" w:name="_GoBack"/>
      <w:bookmarkEnd w:id="0"/>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45757940" w14:textId="756DA729" w:rsidR="00700118" w:rsidRPr="004F06C2" w:rsidRDefault="007A3110" w:rsidP="008B306C">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0401C007" w:rsidR="000331A6" w:rsidRPr="004F06C2" w:rsidRDefault="00661B2D" w:rsidP="008B306C">
      <w:pPr>
        <w:rPr>
          <w:rFonts w:ascii="Times New Roman" w:hAnsi="Times New Roman" w:cs="Times New Roman"/>
          <w:b/>
          <w:sz w:val="28"/>
        </w:rPr>
      </w:pPr>
      <w:r>
        <w:rPr>
          <w:rFonts w:ascii="Times New Roman" w:hAnsi="Times New Roman" w:cs="Times New Roman"/>
          <w:b/>
          <w:sz w:val="28"/>
        </w:rPr>
        <w:t xml:space="preserve">The Staircase </w:t>
      </w:r>
      <w:r w:rsidR="00E75948">
        <w:rPr>
          <w:rFonts w:ascii="Times New Roman" w:hAnsi="Times New Roman" w:cs="Times New Roman"/>
          <w:b/>
          <w:sz w:val="28"/>
        </w:rPr>
        <w:t>Procedure</w:t>
      </w:r>
      <w:r>
        <w:rPr>
          <w:rFonts w:ascii="Times New Roman" w:hAnsi="Times New Roman" w:cs="Times New Roman"/>
          <w:b/>
          <w:sz w:val="28"/>
        </w:rPr>
        <w:t xml:space="preserve"> for Finding a Perceptual Threshold</w:t>
      </w:r>
    </w:p>
    <w:p w14:paraId="38CB343A" w14:textId="25575220" w:rsidR="00151E01" w:rsidRDefault="006D7BB5" w:rsidP="006D7BB5">
      <w:pPr>
        <w:rPr>
          <w:rFonts w:ascii="Times New Roman" w:hAnsi="Times New Roman" w:cs="Times New Roman"/>
          <w:b/>
        </w:rPr>
      </w:pPr>
      <w:r>
        <w:rPr>
          <w:rFonts w:ascii="Times New Roman" w:hAnsi="Times New Roman" w:cs="Times New Roman"/>
          <w:b/>
        </w:rPr>
        <w:t>Overview</w:t>
      </w:r>
    </w:p>
    <w:p w14:paraId="7647CBD7" w14:textId="2702D024" w:rsidR="008936AB" w:rsidRDefault="00E75948" w:rsidP="006D7BB5">
      <w:pPr>
        <w:rPr>
          <w:rFonts w:ascii="Times New Roman" w:hAnsi="Times New Roman" w:cs="Times New Roman"/>
        </w:rPr>
      </w:pPr>
      <w:r>
        <w:rPr>
          <w:rFonts w:ascii="Times New Roman" w:hAnsi="Times New Roman" w:cs="Times New Roman"/>
        </w:rPr>
        <w:t xml:space="preserve">Psychophysics is the name for a set of methods in perceptual psychology designed in order to relate the actual intensity of stimuli to their perceptual intensity. One important aspect of psychophysics involves the measurement of perceptual thresholds: How bright does a light need to be for a person to be able to detect it? How little pressure applied to the skin is detectable? How soft can a sound be and still be heard? Put another way, what are the smallest amounts of stimulation that humans can sense? The staircase procedure is an efficient technique for identifying a person’s perceptual threshold. </w:t>
      </w:r>
    </w:p>
    <w:p w14:paraId="2D4AA96E" w14:textId="540034CE" w:rsidR="00E75948" w:rsidRPr="00E75948" w:rsidRDefault="00E75948" w:rsidP="006D7BB5">
      <w:pPr>
        <w:rPr>
          <w:rFonts w:ascii="Times New Roman" w:hAnsi="Times New Roman" w:cs="Times New Roman"/>
        </w:rPr>
      </w:pPr>
      <w:r>
        <w:rPr>
          <w:rFonts w:ascii="Times New Roman" w:hAnsi="Times New Roman" w:cs="Times New Roman"/>
        </w:rPr>
        <w:t xml:space="preserve">This video will demonstrate standard methods for applying the staircase procedure in order to identify a person’s auditory threshold, that is, the minimal volume necessary for a tone to be perceived. </w:t>
      </w:r>
    </w:p>
    <w:p w14:paraId="0B84EFB7" w14:textId="77777777" w:rsidR="00467282" w:rsidRPr="004F06C2" w:rsidRDefault="000331A6" w:rsidP="008B306C">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27D3F05" w14:textId="23EDDBD4" w:rsidR="00EA3933" w:rsidRPr="00587362" w:rsidRDefault="00EA3933" w:rsidP="00587362">
      <w:pPr>
        <w:pStyle w:val="ListParagraph"/>
        <w:widowControl w:val="0"/>
        <w:numPr>
          <w:ilvl w:val="0"/>
          <w:numId w:val="1"/>
        </w:numPr>
        <w:autoSpaceDE w:val="0"/>
        <w:autoSpaceDN w:val="0"/>
        <w:adjustRightInd w:val="0"/>
        <w:spacing w:after="40"/>
        <w:contextualSpacing w:val="0"/>
        <w:rPr>
          <w:rFonts w:ascii="Times New Roman" w:hAnsi="Times New Roman"/>
          <w:lang w:val="en-GB"/>
        </w:rPr>
      </w:pPr>
      <w:r>
        <w:rPr>
          <w:rFonts w:ascii="Times New Roman" w:hAnsi="Times New Roman"/>
          <w:b/>
          <w:lang w:val="en-GB"/>
        </w:rPr>
        <w:t>Stimuli</w:t>
      </w:r>
      <w:r w:rsidR="002B1287">
        <w:rPr>
          <w:rFonts w:ascii="Times New Roman" w:hAnsi="Times New Roman"/>
          <w:b/>
          <w:lang w:val="en-GB"/>
        </w:rPr>
        <w:t xml:space="preserve"> and E</w:t>
      </w:r>
      <w:r w:rsidR="00141808">
        <w:rPr>
          <w:rFonts w:ascii="Times New Roman" w:hAnsi="Times New Roman"/>
          <w:b/>
          <w:lang w:val="en-GB"/>
        </w:rPr>
        <w:t>quipment</w:t>
      </w:r>
    </w:p>
    <w:p w14:paraId="3786F182" w14:textId="77777777" w:rsidR="00587362" w:rsidRPr="00587362" w:rsidRDefault="00587362" w:rsidP="00587362">
      <w:pPr>
        <w:widowControl w:val="0"/>
        <w:autoSpaceDE w:val="0"/>
        <w:autoSpaceDN w:val="0"/>
        <w:adjustRightInd w:val="0"/>
        <w:spacing w:after="40"/>
        <w:rPr>
          <w:rFonts w:ascii="Times New Roman" w:hAnsi="Times New Roman"/>
          <w:lang w:val="en-GB"/>
        </w:rPr>
      </w:pPr>
    </w:p>
    <w:p w14:paraId="149FF7DE" w14:textId="11891A38" w:rsidR="00141808" w:rsidRDefault="00141808" w:rsidP="00587362">
      <w:pPr>
        <w:pStyle w:val="ListParagraph"/>
        <w:widowControl w:val="0"/>
        <w:numPr>
          <w:ilvl w:val="1"/>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 xml:space="preserve">This experiment will require a computer with basic experimental software as well as a set of headphones and </w:t>
      </w:r>
      <w:r w:rsidR="00693ADE">
        <w:rPr>
          <w:rFonts w:ascii="Times New Roman" w:hAnsi="Times New Roman"/>
          <w:lang w:val="en-GB"/>
        </w:rPr>
        <w:t xml:space="preserve">a </w:t>
      </w:r>
      <w:r>
        <w:rPr>
          <w:rFonts w:ascii="Times New Roman" w:hAnsi="Times New Roman"/>
          <w:lang w:val="en-GB"/>
        </w:rPr>
        <w:t xml:space="preserve">relatively quiet testing room (sound proofing is not necessary). </w:t>
      </w:r>
    </w:p>
    <w:p w14:paraId="0A0646F5" w14:textId="77777777" w:rsidR="00587362" w:rsidRPr="00587362" w:rsidRDefault="00587362" w:rsidP="00587362">
      <w:pPr>
        <w:widowControl w:val="0"/>
        <w:autoSpaceDE w:val="0"/>
        <w:autoSpaceDN w:val="0"/>
        <w:adjustRightInd w:val="0"/>
        <w:spacing w:after="40"/>
        <w:rPr>
          <w:rFonts w:ascii="Times New Roman" w:hAnsi="Times New Roman"/>
          <w:lang w:val="en-GB"/>
        </w:rPr>
      </w:pPr>
    </w:p>
    <w:p w14:paraId="21B4E579" w14:textId="2691C9B9" w:rsidR="00141808" w:rsidRDefault="00141808" w:rsidP="00587362">
      <w:pPr>
        <w:pStyle w:val="ListParagraph"/>
        <w:widowControl w:val="0"/>
        <w:numPr>
          <w:ilvl w:val="1"/>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The stimuli in the experiment will be tones of with frequencies of 1</w:t>
      </w:r>
      <w:r w:rsidR="00A31A89">
        <w:rPr>
          <w:rFonts w:ascii="Times New Roman" w:hAnsi="Times New Roman"/>
          <w:lang w:val="en-GB"/>
        </w:rPr>
        <w:t xml:space="preserve"> </w:t>
      </w:r>
      <w:r>
        <w:rPr>
          <w:rFonts w:ascii="Times New Roman" w:hAnsi="Times New Roman"/>
          <w:lang w:val="en-GB"/>
        </w:rPr>
        <w:t>kHz, 2</w:t>
      </w:r>
      <w:r w:rsidR="00A31A89">
        <w:rPr>
          <w:rFonts w:ascii="Times New Roman" w:hAnsi="Times New Roman"/>
          <w:lang w:val="en-GB"/>
        </w:rPr>
        <w:t xml:space="preserve"> </w:t>
      </w:r>
      <w:r>
        <w:rPr>
          <w:rFonts w:ascii="Times New Roman" w:hAnsi="Times New Roman"/>
          <w:lang w:val="en-GB"/>
        </w:rPr>
        <w:t>kHz, 3</w:t>
      </w:r>
      <w:r w:rsidR="00A31A89">
        <w:rPr>
          <w:rFonts w:ascii="Times New Roman" w:hAnsi="Times New Roman"/>
          <w:lang w:val="en-GB"/>
        </w:rPr>
        <w:t xml:space="preserve"> </w:t>
      </w:r>
      <w:r>
        <w:rPr>
          <w:rFonts w:ascii="Times New Roman" w:hAnsi="Times New Roman"/>
          <w:lang w:val="en-GB"/>
        </w:rPr>
        <w:t>kHz, 4</w:t>
      </w:r>
      <w:r w:rsidR="00A31A89">
        <w:rPr>
          <w:rFonts w:ascii="Times New Roman" w:hAnsi="Times New Roman"/>
          <w:lang w:val="en-GB"/>
        </w:rPr>
        <w:t xml:space="preserve"> </w:t>
      </w:r>
      <w:r>
        <w:rPr>
          <w:rFonts w:ascii="Times New Roman" w:hAnsi="Times New Roman"/>
          <w:lang w:val="en-GB"/>
        </w:rPr>
        <w:t>kHz, 5</w:t>
      </w:r>
      <w:r w:rsidR="00A31A89">
        <w:rPr>
          <w:rFonts w:ascii="Times New Roman" w:hAnsi="Times New Roman"/>
          <w:lang w:val="en-GB"/>
        </w:rPr>
        <w:t xml:space="preserve"> </w:t>
      </w:r>
      <w:r>
        <w:rPr>
          <w:rFonts w:ascii="Times New Roman" w:hAnsi="Times New Roman"/>
          <w:lang w:val="en-GB"/>
        </w:rPr>
        <w:t>kHz and 6</w:t>
      </w:r>
      <w:r w:rsidR="00A31A89">
        <w:rPr>
          <w:rFonts w:ascii="Times New Roman" w:hAnsi="Times New Roman"/>
          <w:lang w:val="en-GB"/>
        </w:rPr>
        <w:t xml:space="preserve"> </w:t>
      </w:r>
      <w:r>
        <w:rPr>
          <w:rFonts w:ascii="Times New Roman" w:hAnsi="Times New Roman"/>
          <w:lang w:val="en-GB"/>
        </w:rPr>
        <w:t xml:space="preserve">kHz. </w:t>
      </w:r>
      <w:r w:rsidR="00E22DF5">
        <w:rPr>
          <w:rFonts w:ascii="Times New Roman" w:hAnsi="Times New Roman"/>
          <w:lang w:val="en-GB"/>
        </w:rPr>
        <w:t>H</w:t>
      </w:r>
      <w:r>
        <w:rPr>
          <w:rFonts w:ascii="Times New Roman" w:hAnsi="Times New Roman"/>
          <w:lang w:val="en-GB"/>
        </w:rPr>
        <w:t>uman hearing is best</w:t>
      </w:r>
      <w:r w:rsidR="00E22DF5">
        <w:rPr>
          <w:rFonts w:ascii="Times New Roman" w:hAnsi="Times New Roman"/>
          <w:lang w:val="en-GB"/>
        </w:rPr>
        <w:t xml:space="preserve"> within this frequency range</w:t>
      </w:r>
      <w:r>
        <w:rPr>
          <w:rFonts w:ascii="Times New Roman" w:hAnsi="Times New Roman"/>
          <w:lang w:val="en-GB"/>
        </w:rPr>
        <w:t>.</w:t>
      </w:r>
    </w:p>
    <w:p w14:paraId="34825729" w14:textId="77777777" w:rsidR="00587362" w:rsidRPr="00587362" w:rsidDel="00655BF8" w:rsidRDefault="00587362" w:rsidP="00587362">
      <w:pPr>
        <w:widowControl w:val="0"/>
        <w:autoSpaceDE w:val="0"/>
        <w:autoSpaceDN w:val="0"/>
        <w:adjustRightInd w:val="0"/>
        <w:spacing w:after="40"/>
        <w:rPr>
          <w:del w:id="1" w:author="Jessica Stanis" w:date="2015-09-11T15:47:00Z"/>
          <w:rFonts w:ascii="Times New Roman" w:hAnsi="Times New Roman"/>
          <w:lang w:val="en-GB"/>
        </w:rPr>
      </w:pPr>
    </w:p>
    <w:p w14:paraId="0B3612F7" w14:textId="77777777" w:rsidR="00587362" w:rsidRPr="00587362" w:rsidRDefault="00587362" w:rsidP="00587362">
      <w:pPr>
        <w:widowControl w:val="0"/>
        <w:autoSpaceDE w:val="0"/>
        <w:autoSpaceDN w:val="0"/>
        <w:adjustRightInd w:val="0"/>
        <w:spacing w:after="40"/>
        <w:rPr>
          <w:rFonts w:ascii="Times New Roman" w:hAnsi="Times New Roman"/>
          <w:lang w:val="en-GB"/>
        </w:rPr>
      </w:pPr>
    </w:p>
    <w:p w14:paraId="7F223223" w14:textId="538712AD" w:rsidR="00141808" w:rsidRDefault="00141808" w:rsidP="00587362">
      <w:pPr>
        <w:pStyle w:val="ListParagraph"/>
        <w:widowControl w:val="0"/>
        <w:numPr>
          <w:ilvl w:val="1"/>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 xml:space="preserve">During the course of the experiment, the </w:t>
      </w:r>
      <w:r w:rsidR="00A720E3">
        <w:rPr>
          <w:rFonts w:ascii="Times New Roman" w:hAnsi="Times New Roman"/>
          <w:lang w:val="en-GB"/>
        </w:rPr>
        <w:t>volume of the tones</w:t>
      </w:r>
      <w:r>
        <w:rPr>
          <w:rFonts w:ascii="Times New Roman" w:hAnsi="Times New Roman"/>
          <w:lang w:val="en-GB"/>
        </w:rPr>
        <w:t xml:space="preserve"> will be varied adaptively in the range of 1 to 40 dB</w:t>
      </w:r>
      <w:del w:id="2" w:author="Jessica Stanis" w:date="2015-09-11T15:49:00Z">
        <w:r w:rsidDel="00655BF8">
          <w:rPr>
            <w:rFonts w:ascii="Times New Roman" w:hAnsi="Times New Roman"/>
            <w:lang w:val="en-GB"/>
          </w:rPr>
          <w:delText xml:space="preserve"> (Decibels)</w:delText>
        </w:r>
      </w:del>
      <w:r>
        <w:rPr>
          <w:rFonts w:ascii="Times New Roman" w:hAnsi="Times New Roman"/>
          <w:lang w:val="en-GB"/>
        </w:rPr>
        <w:t>, as will be clear in the context of the experimental design</w:t>
      </w:r>
      <w:r w:rsidR="00A720E3">
        <w:rPr>
          <w:rFonts w:ascii="Times New Roman" w:hAnsi="Times New Roman"/>
          <w:lang w:val="en-GB"/>
        </w:rPr>
        <w:t>, in order to measure the minimal perceivable volume at each of the six frequencies</w:t>
      </w:r>
      <w:r>
        <w:rPr>
          <w:rFonts w:ascii="Times New Roman" w:hAnsi="Times New Roman"/>
          <w:lang w:val="en-GB"/>
        </w:rPr>
        <w:t>.</w:t>
      </w:r>
    </w:p>
    <w:p w14:paraId="5B8330F8" w14:textId="77777777" w:rsidR="00587362" w:rsidRPr="00587362" w:rsidRDefault="00587362" w:rsidP="00587362">
      <w:pPr>
        <w:widowControl w:val="0"/>
        <w:autoSpaceDE w:val="0"/>
        <w:autoSpaceDN w:val="0"/>
        <w:adjustRightInd w:val="0"/>
        <w:spacing w:after="40"/>
        <w:rPr>
          <w:rFonts w:ascii="Times New Roman" w:hAnsi="Times New Roman"/>
          <w:lang w:val="en-GB"/>
        </w:rPr>
      </w:pPr>
    </w:p>
    <w:p w14:paraId="12AECB88" w14:textId="5D3DAA75" w:rsidR="00792257" w:rsidRPr="00587362" w:rsidRDefault="00A720E3" w:rsidP="00587362">
      <w:pPr>
        <w:pStyle w:val="ListParagraph"/>
        <w:widowControl w:val="0"/>
        <w:numPr>
          <w:ilvl w:val="0"/>
          <w:numId w:val="1"/>
        </w:numPr>
        <w:autoSpaceDE w:val="0"/>
        <w:autoSpaceDN w:val="0"/>
        <w:adjustRightInd w:val="0"/>
        <w:spacing w:after="40"/>
        <w:contextualSpacing w:val="0"/>
        <w:rPr>
          <w:rFonts w:ascii="Times New Roman" w:hAnsi="Times New Roman"/>
          <w:lang w:val="en-GB"/>
        </w:rPr>
      </w:pPr>
      <w:r>
        <w:rPr>
          <w:rFonts w:ascii="Times New Roman" w:hAnsi="Times New Roman"/>
          <w:b/>
          <w:lang w:val="en-GB"/>
        </w:rPr>
        <w:t>Design</w:t>
      </w:r>
    </w:p>
    <w:p w14:paraId="1ADB2B43" w14:textId="77777777" w:rsidR="00587362" w:rsidRPr="00587362" w:rsidRDefault="00587362" w:rsidP="00587362">
      <w:pPr>
        <w:widowControl w:val="0"/>
        <w:autoSpaceDE w:val="0"/>
        <w:autoSpaceDN w:val="0"/>
        <w:adjustRightInd w:val="0"/>
        <w:spacing w:after="40"/>
        <w:rPr>
          <w:rFonts w:ascii="Times New Roman" w:hAnsi="Times New Roman"/>
          <w:lang w:val="en-GB"/>
        </w:rPr>
      </w:pPr>
    </w:p>
    <w:p w14:paraId="21C13D72" w14:textId="2D6CC6C7" w:rsidR="00B5426D" w:rsidRDefault="00B5426D" w:rsidP="00587362">
      <w:pPr>
        <w:pStyle w:val="ListParagraph"/>
        <w:widowControl w:val="0"/>
        <w:numPr>
          <w:ilvl w:val="1"/>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 xml:space="preserve">The experiment will involve six blocks, one for each of the </w:t>
      </w:r>
      <w:r w:rsidR="001C3D7C">
        <w:rPr>
          <w:rFonts w:ascii="Times New Roman" w:hAnsi="Times New Roman"/>
          <w:lang w:val="en-GB"/>
        </w:rPr>
        <w:t>six frequencies. This is because human thresholds are not the same for all frequencies. In other words, the threshold will be measured independently for each of the six frequencies. The following design will thus produce six testing programs.</w:t>
      </w:r>
    </w:p>
    <w:p w14:paraId="6F5B3A76" w14:textId="77777777" w:rsidR="00A10D17" w:rsidRPr="00A10D17" w:rsidRDefault="00A10D17" w:rsidP="00A10D17">
      <w:pPr>
        <w:widowControl w:val="0"/>
        <w:autoSpaceDE w:val="0"/>
        <w:autoSpaceDN w:val="0"/>
        <w:adjustRightInd w:val="0"/>
        <w:spacing w:after="40"/>
        <w:rPr>
          <w:rFonts w:ascii="Times New Roman" w:hAnsi="Times New Roman"/>
          <w:lang w:val="en-GB"/>
        </w:rPr>
      </w:pPr>
    </w:p>
    <w:p w14:paraId="77168894" w14:textId="023F9590" w:rsidR="001C3D7C" w:rsidRDefault="001C3D7C" w:rsidP="00587362">
      <w:pPr>
        <w:pStyle w:val="ListParagraph"/>
        <w:widowControl w:val="0"/>
        <w:numPr>
          <w:ilvl w:val="1"/>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 xml:space="preserve">Program the experiment to present a given frequency during each trial. </w:t>
      </w:r>
    </w:p>
    <w:p w14:paraId="62DEFB75" w14:textId="77777777" w:rsidR="00A10D17" w:rsidRPr="00A10D17" w:rsidRDefault="00A10D17" w:rsidP="00A10D17">
      <w:pPr>
        <w:widowControl w:val="0"/>
        <w:autoSpaceDE w:val="0"/>
        <w:autoSpaceDN w:val="0"/>
        <w:adjustRightInd w:val="0"/>
        <w:spacing w:after="40"/>
        <w:rPr>
          <w:rFonts w:ascii="Times New Roman" w:hAnsi="Times New Roman"/>
          <w:lang w:val="en-GB"/>
        </w:rPr>
      </w:pPr>
    </w:p>
    <w:p w14:paraId="0EDD825E" w14:textId="77777777" w:rsidR="00A10D17" w:rsidRPr="00A10D17" w:rsidRDefault="00A10D17" w:rsidP="00A10D17">
      <w:pPr>
        <w:widowControl w:val="0"/>
        <w:autoSpaceDE w:val="0"/>
        <w:autoSpaceDN w:val="0"/>
        <w:adjustRightInd w:val="0"/>
        <w:spacing w:after="40"/>
        <w:rPr>
          <w:rFonts w:ascii="Times New Roman" w:hAnsi="Times New Roman"/>
          <w:lang w:val="en-GB"/>
        </w:rPr>
      </w:pPr>
    </w:p>
    <w:p w14:paraId="41129DE1" w14:textId="56A46E28" w:rsidR="001C3D7C" w:rsidRDefault="001C3D7C" w:rsidP="00587362">
      <w:pPr>
        <w:pStyle w:val="ListParagraph"/>
        <w:widowControl w:val="0"/>
        <w:numPr>
          <w:ilvl w:val="2"/>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In each trial, the participant’s task will be to report whether or not she heard the tone presented. Use the ‘Y’ key to indicate ‘Yes’ responses, and the ‘N’ key to indicate ‘No’</w:t>
      </w:r>
      <w:r w:rsidR="0047688E">
        <w:rPr>
          <w:rFonts w:ascii="Times New Roman" w:hAnsi="Times New Roman"/>
          <w:lang w:val="en-GB"/>
        </w:rPr>
        <w:t xml:space="preserve"> responses. </w:t>
      </w:r>
    </w:p>
    <w:p w14:paraId="76A72E63" w14:textId="77777777" w:rsidR="00A10D17" w:rsidRPr="00A10D17" w:rsidRDefault="00A10D17" w:rsidP="00A10D17">
      <w:pPr>
        <w:widowControl w:val="0"/>
        <w:autoSpaceDE w:val="0"/>
        <w:autoSpaceDN w:val="0"/>
        <w:adjustRightInd w:val="0"/>
        <w:spacing w:after="40"/>
        <w:rPr>
          <w:rFonts w:ascii="Times New Roman" w:hAnsi="Times New Roman"/>
          <w:lang w:val="en-GB"/>
        </w:rPr>
      </w:pPr>
    </w:p>
    <w:p w14:paraId="2C691702" w14:textId="11F9FD4D" w:rsidR="0047688E" w:rsidRDefault="0047688E" w:rsidP="00587362">
      <w:pPr>
        <w:pStyle w:val="ListParagraph"/>
        <w:widowControl w:val="0"/>
        <w:numPr>
          <w:ilvl w:val="2"/>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The experiment will always begin with a very low volume tone</w:t>
      </w:r>
      <w:del w:id="3" w:author="Jessica Stanis" w:date="2015-09-11T15:52:00Z">
        <w:r w:rsidDel="0060607F">
          <w:rPr>
            <w:rFonts w:ascii="Times New Roman" w:hAnsi="Times New Roman"/>
            <w:lang w:val="en-GB"/>
          </w:rPr>
          <w:delText xml:space="preserve"> </w:delText>
        </w:r>
      </w:del>
      <w:r>
        <w:rPr>
          <w:rFonts w:ascii="Times New Roman" w:hAnsi="Times New Roman"/>
          <w:lang w:val="en-GB"/>
        </w:rPr>
        <w:t xml:space="preserve">—one that the participant </w:t>
      </w:r>
      <w:r w:rsidR="00A10D17">
        <w:rPr>
          <w:rFonts w:ascii="Times New Roman" w:hAnsi="Times New Roman"/>
          <w:lang w:val="en-GB"/>
        </w:rPr>
        <w:t>should</w:t>
      </w:r>
      <w:r>
        <w:rPr>
          <w:rFonts w:ascii="Times New Roman" w:hAnsi="Times New Roman"/>
          <w:lang w:val="en-GB"/>
        </w:rPr>
        <w:t xml:space="preserve"> not perceive</w:t>
      </w:r>
      <w:r w:rsidR="00CE36C5">
        <w:rPr>
          <w:rFonts w:ascii="Times New Roman" w:hAnsi="Times New Roman"/>
          <w:lang w:val="en-GB"/>
        </w:rPr>
        <w:t>. Program the first tone to have a volume of 2</w:t>
      </w:r>
      <w:r w:rsidR="00A31A89">
        <w:rPr>
          <w:rFonts w:ascii="Times New Roman" w:hAnsi="Times New Roman"/>
          <w:lang w:val="en-GB"/>
        </w:rPr>
        <w:t xml:space="preserve"> </w:t>
      </w:r>
      <w:r w:rsidR="00CE36C5">
        <w:rPr>
          <w:rFonts w:ascii="Times New Roman" w:hAnsi="Times New Roman"/>
          <w:lang w:val="en-GB"/>
        </w:rPr>
        <w:t>dB</w:t>
      </w:r>
      <w:r w:rsidR="00E17519">
        <w:rPr>
          <w:rFonts w:ascii="Times New Roman" w:hAnsi="Times New Roman"/>
          <w:lang w:val="en-GB"/>
        </w:rPr>
        <w:t xml:space="preserve"> played for 200 </w:t>
      </w:r>
      <w:proofErr w:type="spellStart"/>
      <w:r w:rsidR="00E17519">
        <w:rPr>
          <w:rFonts w:ascii="Times New Roman" w:hAnsi="Times New Roman"/>
          <w:lang w:val="en-GB"/>
        </w:rPr>
        <w:t>ms</w:t>
      </w:r>
      <w:proofErr w:type="spellEnd"/>
      <w:r>
        <w:rPr>
          <w:rFonts w:ascii="Times New Roman" w:hAnsi="Times New Roman"/>
          <w:lang w:val="en-GB"/>
        </w:rPr>
        <w:t xml:space="preserve">. </w:t>
      </w:r>
    </w:p>
    <w:p w14:paraId="3A7E4C6F" w14:textId="77777777" w:rsidR="00D91C56" w:rsidRPr="00D91C56" w:rsidRDefault="00D91C56" w:rsidP="00D91C56">
      <w:pPr>
        <w:widowControl w:val="0"/>
        <w:autoSpaceDE w:val="0"/>
        <w:autoSpaceDN w:val="0"/>
        <w:adjustRightInd w:val="0"/>
        <w:spacing w:after="40"/>
        <w:rPr>
          <w:rFonts w:ascii="Times New Roman" w:hAnsi="Times New Roman"/>
          <w:lang w:val="en-GB"/>
        </w:rPr>
      </w:pPr>
    </w:p>
    <w:p w14:paraId="3A81BAA5" w14:textId="28D7D8E7" w:rsidR="00E17519" w:rsidRDefault="0047688E" w:rsidP="00587362">
      <w:pPr>
        <w:pStyle w:val="ListParagraph"/>
        <w:widowControl w:val="0"/>
        <w:numPr>
          <w:ilvl w:val="2"/>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Whenever a ‘Yes’ response is produced, the volume</w:t>
      </w:r>
      <w:r w:rsidR="0083248B">
        <w:rPr>
          <w:rFonts w:ascii="Times New Roman" w:hAnsi="Times New Roman"/>
          <w:lang w:val="en-GB"/>
        </w:rPr>
        <w:t xml:space="preserve"> in the next trial</w:t>
      </w:r>
      <w:r>
        <w:rPr>
          <w:rFonts w:ascii="Times New Roman" w:hAnsi="Times New Roman"/>
          <w:lang w:val="en-GB"/>
        </w:rPr>
        <w:t xml:space="preserve"> will be lowered by one step, and whenever a ‘No’ Response is produced, it will be increased by one step. It is thus possible to visualize the experimental design as a flow chart, as shown in </w:t>
      </w:r>
      <w:r>
        <w:rPr>
          <w:rFonts w:ascii="Times New Roman" w:hAnsi="Times New Roman"/>
          <w:b/>
          <w:lang w:val="en-GB"/>
        </w:rPr>
        <w:t>Figure 1</w:t>
      </w:r>
      <w:r>
        <w:rPr>
          <w:rFonts w:ascii="Times New Roman" w:hAnsi="Times New Roman"/>
          <w:lang w:val="en-GB"/>
        </w:rPr>
        <w:t xml:space="preserve">. </w:t>
      </w:r>
      <w:r w:rsidR="0083248B">
        <w:rPr>
          <w:rFonts w:ascii="Times New Roman" w:hAnsi="Times New Roman"/>
          <w:lang w:val="en-GB"/>
        </w:rPr>
        <w:t xml:space="preserve">Tones will always be played for a duration of 200 </w:t>
      </w:r>
      <w:proofErr w:type="spellStart"/>
      <w:r w:rsidR="0083248B">
        <w:rPr>
          <w:rFonts w:ascii="Times New Roman" w:hAnsi="Times New Roman"/>
          <w:lang w:val="en-GB"/>
        </w:rPr>
        <w:t>ms</w:t>
      </w:r>
      <w:proofErr w:type="spellEnd"/>
      <w:r w:rsidR="0083248B">
        <w:rPr>
          <w:rFonts w:ascii="Times New Roman" w:hAnsi="Times New Roman"/>
          <w:lang w:val="en-GB"/>
        </w:rPr>
        <w:t xml:space="preserve"> each.</w:t>
      </w:r>
    </w:p>
    <w:p w14:paraId="2E1296E0" w14:textId="77777777" w:rsidR="00D91C56" w:rsidRPr="00D91C56" w:rsidRDefault="00D91C56" w:rsidP="00D91C56">
      <w:pPr>
        <w:widowControl w:val="0"/>
        <w:autoSpaceDE w:val="0"/>
        <w:autoSpaceDN w:val="0"/>
        <w:adjustRightInd w:val="0"/>
        <w:spacing w:after="40"/>
        <w:rPr>
          <w:rFonts w:ascii="Times New Roman" w:hAnsi="Times New Roman"/>
          <w:lang w:val="en-GB"/>
        </w:rPr>
      </w:pPr>
    </w:p>
    <w:p w14:paraId="7D0CBD3B" w14:textId="1040045A" w:rsidR="00FE0EFA" w:rsidRPr="00FE0EFA" w:rsidRDefault="00E30103" w:rsidP="00FE0EFA">
      <w:pPr>
        <w:pStyle w:val="ListParagraph"/>
        <w:widowControl w:val="0"/>
        <w:numPr>
          <w:ilvl w:val="2"/>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Include 30 trials in the experiment.</w:t>
      </w:r>
    </w:p>
    <w:p w14:paraId="46170AF9" w14:textId="77777777" w:rsidR="00FE0EFA" w:rsidRPr="00FE0EFA" w:rsidRDefault="00FE0EFA" w:rsidP="00FE0EFA">
      <w:pPr>
        <w:widowControl w:val="0"/>
        <w:autoSpaceDE w:val="0"/>
        <w:autoSpaceDN w:val="0"/>
        <w:adjustRightInd w:val="0"/>
        <w:spacing w:after="40"/>
        <w:rPr>
          <w:rFonts w:ascii="Times New Roman" w:hAnsi="Times New Roman"/>
          <w:lang w:val="en-GB"/>
        </w:rPr>
      </w:pPr>
    </w:p>
    <w:p w14:paraId="0CAE1D1B" w14:textId="1ECC25A6" w:rsidR="00EF570B" w:rsidRDefault="00EF570B" w:rsidP="00587362">
      <w:pPr>
        <w:pStyle w:val="ListParagraph"/>
        <w:widowControl w:val="0"/>
        <w:numPr>
          <w:ilvl w:val="2"/>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To keep t</w:t>
      </w:r>
      <w:r w:rsidR="00FE0EFA">
        <w:rPr>
          <w:rFonts w:ascii="Times New Roman" w:hAnsi="Times New Roman"/>
          <w:lang w:val="en-GB"/>
        </w:rPr>
        <w:t xml:space="preserve">he participant visually engaged, </w:t>
      </w:r>
      <w:del w:id="4" w:author="Jessica Stanis" w:date="2015-09-11T15:50:00Z">
        <w:r w:rsidDel="00655BF8">
          <w:rPr>
            <w:rFonts w:ascii="Times New Roman" w:hAnsi="Times New Roman"/>
            <w:lang w:val="en-GB"/>
          </w:rPr>
          <w:delText xml:space="preserve">the screen can </w:delText>
        </w:r>
      </w:del>
      <w:r>
        <w:rPr>
          <w:rFonts w:ascii="Times New Roman" w:hAnsi="Times New Roman"/>
          <w:lang w:val="en-GB"/>
        </w:rPr>
        <w:t xml:space="preserve">display the words ‘Yes or No?’ </w:t>
      </w:r>
      <w:ins w:id="5" w:author="Jessica Stanis" w:date="2015-09-11T15:50:00Z">
        <w:r w:rsidR="00655BF8">
          <w:rPr>
            <w:rFonts w:ascii="Times New Roman" w:hAnsi="Times New Roman"/>
            <w:lang w:val="en-GB"/>
          </w:rPr>
          <w:t xml:space="preserve">on the screen </w:t>
        </w:r>
      </w:ins>
      <w:r>
        <w:rPr>
          <w:rFonts w:ascii="Times New Roman" w:hAnsi="Times New Roman"/>
          <w:lang w:val="en-GB"/>
        </w:rPr>
        <w:t xml:space="preserve">after each tone is played. </w:t>
      </w:r>
    </w:p>
    <w:p w14:paraId="781B4D29" w14:textId="77777777" w:rsidR="00B84E81" w:rsidRPr="00B84E81" w:rsidRDefault="00B84E81" w:rsidP="00B84E81">
      <w:pPr>
        <w:widowControl w:val="0"/>
        <w:autoSpaceDE w:val="0"/>
        <w:autoSpaceDN w:val="0"/>
        <w:adjustRightInd w:val="0"/>
        <w:spacing w:after="40"/>
        <w:rPr>
          <w:rFonts w:ascii="Times New Roman" w:hAnsi="Times New Roman"/>
          <w:lang w:val="en-GB"/>
        </w:rPr>
      </w:pPr>
    </w:p>
    <w:p w14:paraId="12D4B8FD" w14:textId="3092FCD3" w:rsidR="00E17519" w:rsidRDefault="00E17519" w:rsidP="00587362">
      <w:pPr>
        <w:pStyle w:val="ListParagraph"/>
        <w:widowControl w:val="0"/>
        <w:numPr>
          <w:ilvl w:val="2"/>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Generate six experimental programs like this, one for each of the six frequencies between 1 and 6</w:t>
      </w:r>
      <w:r w:rsidR="00A31A89">
        <w:rPr>
          <w:rFonts w:ascii="Times New Roman" w:hAnsi="Times New Roman"/>
          <w:lang w:val="en-GB"/>
        </w:rPr>
        <w:t xml:space="preserve"> </w:t>
      </w:r>
      <w:r>
        <w:rPr>
          <w:rFonts w:ascii="Times New Roman" w:hAnsi="Times New Roman"/>
          <w:lang w:val="en-GB"/>
        </w:rPr>
        <w:t>kHz.</w:t>
      </w:r>
    </w:p>
    <w:p w14:paraId="566CE13C" w14:textId="77777777" w:rsidR="00B84E81" w:rsidRPr="00B84E81" w:rsidRDefault="00B84E81" w:rsidP="00B84E81">
      <w:pPr>
        <w:widowControl w:val="0"/>
        <w:autoSpaceDE w:val="0"/>
        <w:autoSpaceDN w:val="0"/>
        <w:adjustRightInd w:val="0"/>
        <w:spacing w:after="40"/>
        <w:rPr>
          <w:rFonts w:ascii="Times New Roman" w:hAnsi="Times New Roman"/>
          <w:lang w:val="en-GB"/>
        </w:rPr>
      </w:pPr>
    </w:p>
    <w:p w14:paraId="2769C18A" w14:textId="4AAA0780" w:rsidR="001060D5" w:rsidRDefault="001060D5" w:rsidP="00587362">
      <w:pPr>
        <w:pStyle w:val="ListParagraph"/>
        <w:widowControl w:val="0"/>
        <w:numPr>
          <w:ilvl w:val="2"/>
          <w:numId w:val="1"/>
        </w:numPr>
        <w:autoSpaceDE w:val="0"/>
        <w:autoSpaceDN w:val="0"/>
        <w:adjustRightInd w:val="0"/>
        <w:spacing w:after="40"/>
        <w:contextualSpacing w:val="0"/>
        <w:rPr>
          <w:rFonts w:ascii="Times New Roman" w:hAnsi="Times New Roman"/>
          <w:lang w:val="en-GB"/>
        </w:rPr>
      </w:pPr>
      <w:r>
        <w:rPr>
          <w:rFonts w:ascii="Times New Roman" w:hAnsi="Times New Roman"/>
          <w:lang w:val="en-GB"/>
        </w:rPr>
        <w:t xml:space="preserve">Be sure the program outputs the volume of the tone presented on each trial, and </w:t>
      </w:r>
      <w:ins w:id="6" w:author="Jessica Stanis" w:date="2015-09-11T15:53:00Z">
        <w:r w:rsidR="005C694F">
          <w:rPr>
            <w:rFonts w:ascii="Times New Roman" w:hAnsi="Times New Roman"/>
            <w:lang w:val="en-GB"/>
          </w:rPr>
          <w:t xml:space="preserve">the </w:t>
        </w:r>
      </w:ins>
      <w:r>
        <w:rPr>
          <w:rFonts w:ascii="Times New Roman" w:hAnsi="Times New Roman"/>
          <w:lang w:val="en-GB"/>
        </w:rPr>
        <w:t>response the participant supplied</w:t>
      </w:r>
      <w:r w:rsidR="00353CD3">
        <w:rPr>
          <w:rFonts w:ascii="Times New Roman" w:hAnsi="Times New Roman"/>
          <w:lang w:val="en-GB"/>
        </w:rPr>
        <w:t>.</w:t>
      </w:r>
    </w:p>
    <w:p w14:paraId="740AA308" w14:textId="77777777" w:rsidR="00F30B53" w:rsidRPr="00F30B53" w:rsidDel="00655BF8" w:rsidRDefault="00F30B53" w:rsidP="00F30B53">
      <w:pPr>
        <w:widowControl w:val="0"/>
        <w:autoSpaceDE w:val="0"/>
        <w:autoSpaceDN w:val="0"/>
        <w:adjustRightInd w:val="0"/>
        <w:spacing w:after="40"/>
        <w:rPr>
          <w:del w:id="7" w:author="Jessica Stanis" w:date="2015-09-11T15:47:00Z"/>
          <w:rFonts w:ascii="Times New Roman" w:hAnsi="Times New Roman"/>
          <w:lang w:val="en-GB"/>
        </w:rPr>
      </w:pPr>
    </w:p>
    <w:p w14:paraId="15D3A917" w14:textId="77777777" w:rsidR="00F30B53" w:rsidRPr="00F30B53" w:rsidRDefault="00F30B53" w:rsidP="00F30B53">
      <w:pPr>
        <w:widowControl w:val="0"/>
        <w:autoSpaceDE w:val="0"/>
        <w:autoSpaceDN w:val="0"/>
        <w:adjustRightInd w:val="0"/>
        <w:spacing w:after="40"/>
        <w:rPr>
          <w:rFonts w:ascii="Times New Roman" w:hAnsi="Times New Roman"/>
          <w:lang w:val="en-GB"/>
        </w:rPr>
      </w:pPr>
    </w:p>
    <w:p w14:paraId="243AAD3A" w14:textId="7A14505A" w:rsidR="000D7C3D" w:rsidRDefault="000D7C3D" w:rsidP="00587362">
      <w:pPr>
        <w:pStyle w:val="ListParagraph"/>
        <w:widowControl w:val="0"/>
        <w:numPr>
          <w:ilvl w:val="0"/>
          <w:numId w:val="1"/>
        </w:numPr>
        <w:autoSpaceDE w:val="0"/>
        <w:autoSpaceDN w:val="0"/>
        <w:adjustRightInd w:val="0"/>
        <w:spacing w:after="40"/>
        <w:contextualSpacing w:val="0"/>
        <w:rPr>
          <w:ins w:id="8" w:author="Jessica Stanis" w:date="2015-09-11T15:47:00Z"/>
          <w:rFonts w:ascii="Times New Roman" w:hAnsi="Times New Roman"/>
          <w:b/>
          <w:lang w:val="en-GB"/>
        </w:rPr>
      </w:pPr>
      <w:r w:rsidRPr="000D7C3D">
        <w:rPr>
          <w:rFonts w:ascii="Times New Roman" w:hAnsi="Times New Roman"/>
          <w:b/>
          <w:lang w:val="en-GB"/>
        </w:rPr>
        <w:t>Procedure</w:t>
      </w:r>
    </w:p>
    <w:p w14:paraId="09B282C5" w14:textId="77777777" w:rsidR="00655BF8" w:rsidRPr="00655BF8" w:rsidRDefault="00655BF8">
      <w:pPr>
        <w:widowControl w:val="0"/>
        <w:autoSpaceDE w:val="0"/>
        <w:autoSpaceDN w:val="0"/>
        <w:adjustRightInd w:val="0"/>
        <w:spacing w:after="40"/>
        <w:rPr>
          <w:rFonts w:ascii="Times New Roman" w:hAnsi="Times New Roman"/>
          <w:b/>
          <w:lang w:val="en-GB"/>
          <w:rPrChange w:id="9" w:author="Jessica Stanis" w:date="2015-09-11T15:47:00Z">
            <w:rPr>
              <w:lang w:val="en-GB"/>
            </w:rPr>
          </w:rPrChange>
        </w:rPr>
        <w:pPrChange w:id="10" w:author="Jessica Stanis" w:date="2015-09-11T15:47:00Z">
          <w:pPr>
            <w:pStyle w:val="ListParagraph"/>
            <w:widowControl w:val="0"/>
            <w:numPr>
              <w:numId w:val="1"/>
            </w:numPr>
            <w:tabs>
              <w:tab w:val="num" w:pos="720"/>
            </w:tabs>
            <w:autoSpaceDE w:val="0"/>
            <w:autoSpaceDN w:val="0"/>
            <w:adjustRightInd w:val="0"/>
            <w:spacing w:after="40"/>
            <w:ind w:hanging="720"/>
            <w:contextualSpacing w:val="0"/>
          </w:pPr>
        </w:pPrChange>
      </w:pPr>
    </w:p>
    <w:p w14:paraId="0E4A133A" w14:textId="35FFF3BC" w:rsidR="00E17519" w:rsidRPr="00F30B53" w:rsidRDefault="00E17519"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Note that one can easily test him or herself.</w:t>
      </w:r>
    </w:p>
    <w:p w14:paraId="1A258917" w14:textId="77777777" w:rsidR="00F30B53" w:rsidRPr="00F30B53" w:rsidRDefault="00F30B53" w:rsidP="00F30B53">
      <w:pPr>
        <w:widowControl w:val="0"/>
        <w:autoSpaceDE w:val="0"/>
        <w:autoSpaceDN w:val="0"/>
        <w:adjustRightInd w:val="0"/>
        <w:spacing w:after="40"/>
        <w:rPr>
          <w:rFonts w:ascii="Times New Roman" w:hAnsi="Times New Roman"/>
          <w:b/>
          <w:lang w:val="en-GB"/>
        </w:rPr>
      </w:pPr>
    </w:p>
    <w:p w14:paraId="4AD05955" w14:textId="7D53DC99" w:rsidR="00E17519" w:rsidRPr="00F30B53" w:rsidRDefault="00E17519"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Before the participant puts on the headphones, explain the instructions as follows:</w:t>
      </w:r>
    </w:p>
    <w:p w14:paraId="71A78C74" w14:textId="77777777" w:rsidR="00F30B53" w:rsidRPr="00F30B53" w:rsidRDefault="00F30B53" w:rsidP="00F30B53">
      <w:pPr>
        <w:widowControl w:val="0"/>
        <w:autoSpaceDE w:val="0"/>
        <w:autoSpaceDN w:val="0"/>
        <w:adjustRightInd w:val="0"/>
        <w:spacing w:after="40"/>
        <w:rPr>
          <w:rFonts w:ascii="Times New Roman" w:hAnsi="Times New Roman"/>
          <w:b/>
          <w:lang w:val="en-GB"/>
        </w:rPr>
      </w:pPr>
    </w:p>
    <w:p w14:paraId="1B393931" w14:textId="7E73CCFF" w:rsidR="00E17519" w:rsidRPr="00E27D29" w:rsidRDefault="00E17519" w:rsidP="00587362">
      <w:pPr>
        <w:pStyle w:val="ListParagraph"/>
        <w:widowControl w:val="0"/>
        <w:numPr>
          <w:ilvl w:val="2"/>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 xml:space="preserve">“This experiment is designed to measure your auditory threshold, the softest or quietest sound you can perceive. In each trial, the computer will play a tone through the headphones, and all you need to do is press the </w:t>
      </w:r>
      <w:ins w:id="11" w:author="Jessica Stanis" w:date="2015-09-11T15:54:00Z">
        <w:r w:rsidR="005C694F">
          <w:rPr>
            <w:rFonts w:ascii="Times New Roman" w:hAnsi="Times New Roman"/>
            <w:lang w:val="en-GB"/>
          </w:rPr>
          <w:t>‘</w:t>
        </w:r>
      </w:ins>
      <w:r>
        <w:rPr>
          <w:rFonts w:ascii="Times New Roman" w:hAnsi="Times New Roman"/>
          <w:lang w:val="en-GB"/>
        </w:rPr>
        <w:t>Y</w:t>
      </w:r>
      <w:ins w:id="12" w:author="Jessica Stanis" w:date="2015-09-11T15:54:00Z">
        <w:r w:rsidR="005C694F">
          <w:rPr>
            <w:rFonts w:ascii="Times New Roman" w:hAnsi="Times New Roman"/>
            <w:lang w:val="en-GB"/>
          </w:rPr>
          <w:t>’</w:t>
        </w:r>
      </w:ins>
      <w:r>
        <w:rPr>
          <w:rFonts w:ascii="Times New Roman" w:hAnsi="Times New Roman"/>
          <w:lang w:val="en-GB"/>
        </w:rPr>
        <w:t xml:space="preserve"> key if you heard the tone, or the </w:t>
      </w:r>
      <w:ins w:id="13" w:author="Jessica Stanis" w:date="2015-09-11T15:54:00Z">
        <w:r w:rsidR="005C694F">
          <w:rPr>
            <w:rFonts w:ascii="Times New Roman" w:hAnsi="Times New Roman"/>
            <w:lang w:val="en-GB"/>
          </w:rPr>
          <w:t>‘</w:t>
        </w:r>
      </w:ins>
      <w:r>
        <w:rPr>
          <w:rFonts w:ascii="Times New Roman" w:hAnsi="Times New Roman"/>
          <w:lang w:val="en-GB"/>
        </w:rPr>
        <w:t>N</w:t>
      </w:r>
      <w:ins w:id="14" w:author="Jessica Stanis" w:date="2015-09-11T15:54:00Z">
        <w:r w:rsidR="005C694F">
          <w:rPr>
            <w:rFonts w:ascii="Times New Roman" w:hAnsi="Times New Roman"/>
            <w:lang w:val="en-GB"/>
          </w:rPr>
          <w:t>’</w:t>
        </w:r>
      </w:ins>
      <w:r>
        <w:rPr>
          <w:rFonts w:ascii="Times New Roman" w:hAnsi="Times New Roman"/>
          <w:lang w:val="en-GB"/>
        </w:rPr>
        <w:t xml:space="preserve"> key if you did not. It is ok</w:t>
      </w:r>
      <w:r w:rsidR="00F30B53">
        <w:rPr>
          <w:rFonts w:ascii="Times New Roman" w:hAnsi="Times New Roman"/>
          <w:lang w:val="en-GB"/>
        </w:rPr>
        <w:t>ay</w:t>
      </w:r>
      <w:r>
        <w:rPr>
          <w:rFonts w:ascii="Times New Roman" w:hAnsi="Times New Roman"/>
          <w:lang w:val="en-GB"/>
        </w:rPr>
        <w:t xml:space="preserve"> to press the </w:t>
      </w:r>
      <w:ins w:id="15" w:author="Jessica Stanis" w:date="2015-09-11T15:54:00Z">
        <w:r w:rsidR="005C694F">
          <w:rPr>
            <w:rFonts w:ascii="Times New Roman" w:hAnsi="Times New Roman"/>
            <w:lang w:val="en-GB"/>
          </w:rPr>
          <w:t>‘</w:t>
        </w:r>
      </w:ins>
      <w:r>
        <w:rPr>
          <w:rFonts w:ascii="Times New Roman" w:hAnsi="Times New Roman"/>
          <w:lang w:val="en-GB"/>
        </w:rPr>
        <w:t>N</w:t>
      </w:r>
      <w:ins w:id="16" w:author="Jessica Stanis" w:date="2015-09-11T15:54:00Z">
        <w:r w:rsidR="005C694F">
          <w:rPr>
            <w:rFonts w:ascii="Times New Roman" w:hAnsi="Times New Roman"/>
            <w:lang w:val="en-GB"/>
          </w:rPr>
          <w:t>’</w:t>
        </w:r>
      </w:ins>
      <w:r>
        <w:rPr>
          <w:rFonts w:ascii="Times New Roman" w:hAnsi="Times New Roman"/>
          <w:lang w:val="en-GB"/>
        </w:rPr>
        <w:t xml:space="preserve"> key. Some of the tones will be very soft, and we do not expect you to always hear them. Just reply honestly, and do your best. The experiment includes six blocks with 30 trials each</w:t>
      </w:r>
      <w:r w:rsidR="000242B3">
        <w:rPr>
          <w:rFonts w:ascii="Times New Roman" w:hAnsi="Times New Roman"/>
          <w:lang w:val="en-GB"/>
        </w:rPr>
        <w:t>. All six blocks should only take about 10 minutes, including breaks in between.”</w:t>
      </w:r>
    </w:p>
    <w:p w14:paraId="50218438" w14:textId="77777777" w:rsidR="00E27D29" w:rsidRPr="00E27D29" w:rsidRDefault="00E27D29" w:rsidP="00E27D29">
      <w:pPr>
        <w:widowControl w:val="0"/>
        <w:autoSpaceDE w:val="0"/>
        <w:autoSpaceDN w:val="0"/>
        <w:adjustRightInd w:val="0"/>
        <w:spacing w:after="40"/>
        <w:rPr>
          <w:rFonts w:ascii="Times New Roman" w:hAnsi="Times New Roman"/>
          <w:b/>
          <w:lang w:val="en-GB"/>
        </w:rPr>
      </w:pPr>
    </w:p>
    <w:p w14:paraId="72A005CF" w14:textId="7F06525F" w:rsidR="00B32E49" w:rsidRPr="00E27D29" w:rsidRDefault="00B32E49"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When the participant is ready, launch the first program, the one for the 1</w:t>
      </w:r>
      <w:r w:rsidR="00A31A89">
        <w:rPr>
          <w:rFonts w:ascii="Times New Roman" w:hAnsi="Times New Roman"/>
          <w:lang w:val="en-GB"/>
        </w:rPr>
        <w:t xml:space="preserve"> </w:t>
      </w:r>
      <w:r>
        <w:rPr>
          <w:rFonts w:ascii="Times New Roman" w:hAnsi="Times New Roman"/>
          <w:lang w:val="en-GB"/>
        </w:rPr>
        <w:t xml:space="preserve">kHz </w:t>
      </w:r>
      <w:r>
        <w:rPr>
          <w:rFonts w:ascii="Times New Roman" w:hAnsi="Times New Roman"/>
          <w:lang w:val="en-GB"/>
        </w:rPr>
        <w:lastRenderedPageBreak/>
        <w:t>tone.</w:t>
      </w:r>
    </w:p>
    <w:p w14:paraId="5A3C852F" w14:textId="77777777" w:rsidR="00E27D29" w:rsidRPr="00E27D29" w:rsidRDefault="00E27D29" w:rsidP="00E27D29">
      <w:pPr>
        <w:widowControl w:val="0"/>
        <w:autoSpaceDE w:val="0"/>
        <w:autoSpaceDN w:val="0"/>
        <w:adjustRightInd w:val="0"/>
        <w:spacing w:after="40"/>
        <w:rPr>
          <w:rFonts w:ascii="Times New Roman" w:hAnsi="Times New Roman"/>
          <w:b/>
          <w:lang w:val="en-GB"/>
        </w:rPr>
      </w:pPr>
    </w:p>
    <w:p w14:paraId="22D459E4" w14:textId="7A6576A8" w:rsidR="00B32E49" w:rsidRPr="00E27D29" w:rsidRDefault="00B32E49"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 xml:space="preserve">You may leave the room while the participant completes the program. Shut the door if possible to minimize external noise. </w:t>
      </w:r>
    </w:p>
    <w:p w14:paraId="19030572" w14:textId="77777777" w:rsidR="00E27D29" w:rsidRPr="00E27D29" w:rsidRDefault="00E27D29" w:rsidP="00E27D29">
      <w:pPr>
        <w:widowControl w:val="0"/>
        <w:autoSpaceDE w:val="0"/>
        <w:autoSpaceDN w:val="0"/>
        <w:adjustRightInd w:val="0"/>
        <w:spacing w:after="40"/>
        <w:rPr>
          <w:rFonts w:ascii="Times New Roman" w:hAnsi="Times New Roman"/>
          <w:b/>
          <w:lang w:val="en-GB"/>
        </w:rPr>
      </w:pPr>
    </w:p>
    <w:p w14:paraId="79A99927" w14:textId="10F6D7FE" w:rsidR="00B32E49" w:rsidRPr="00831289" w:rsidRDefault="00B32E49"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After the first experiment is complete, as</w:t>
      </w:r>
      <w:r w:rsidR="00E27D29">
        <w:rPr>
          <w:rFonts w:ascii="Times New Roman" w:hAnsi="Times New Roman"/>
          <w:lang w:val="en-GB"/>
        </w:rPr>
        <w:t>k</w:t>
      </w:r>
      <w:r>
        <w:rPr>
          <w:rFonts w:ascii="Times New Roman" w:hAnsi="Times New Roman"/>
          <w:lang w:val="en-GB"/>
        </w:rPr>
        <w:t xml:space="preserve"> the participant if she has any questions. Let her take a break for </w:t>
      </w:r>
      <w:del w:id="17" w:author="Jessica Stanis" w:date="2015-09-11T15:54:00Z">
        <w:r w:rsidDel="005C694F">
          <w:rPr>
            <w:rFonts w:ascii="Times New Roman" w:hAnsi="Times New Roman"/>
            <w:lang w:val="en-GB"/>
          </w:rPr>
          <w:delText>one to two minutes</w:delText>
        </w:r>
      </w:del>
      <w:ins w:id="18" w:author="Jessica Stanis" w:date="2015-09-11T15:54:00Z">
        <w:r w:rsidR="005C694F">
          <w:rPr>
            <w:rFonts w:ascii="Times New Roman" w:hAnsi="Times New Roman"/>
            <w:lang w:val="en-GB"/>
          </w:rPr>
          <w:t>1-2 min</w:t>
        </w:r>
      </w:ins>
      <w:r>
        <w:rPr>
          <w:rFonts w:ascii="Times New Roman" w:hAnsi="Times New Roman"/>
          <w:lang w:val="en-GB"/>
        </w:rPr>
        <w:t>, re</w:t>
      </w:r>
      <w:r w:rsidR="002B71F7">
        <w:rPr>
          <w:rFonts w:ascii="Times New Roman" w:hAnsi="Times New Roman"/>
          <w:lang w:val="en-GB"/>
        </w:rPr>
        <w:t>moving the headphones during this</w:t>
      </w:r>
      <w:r>
        <w:rPr>
          <w:rFonts w:ascii="Times New Roman" w:hAnsi="Times New Roman"/>
          <w:lang w:val="en-GB"/>
        </w:rPr>
        <w:t xml:space="preserve"> time. </w:t>
      </w:r>
    </w:p>
    <w:p w14:paraId="40D69F55" w14:textId="77777777" w:rsidR="00831289" w:rsidRPr="00831289" w:rsidRDefault="00831289" w:rsidP="00831289">
      <w:pPr>
        <w:widowControl w:val="0"/>
        <w:autoSpaceDE w:val="0"/>
        <w:autoSpaceDN w:val="0"/>
        <w:adjustRightInd w:val="0"/>
        <w:spacing w:after="40"/>
        <w:rPr>
          <w:rFonts w:ascii="Times New Roman" w:hAnsi="Times New Roman"/>
          <w:b/>
          <w:lang w:val="en-GB"/>
        </w:rPr>
      </w:pPr>
    </w:p>
    <w:p w14:paraId="21861739" w14:textId="3D72FAA5" w:rsidR="00B32E49" w:rsidRPr="00831289" w:rsidRDefault="00B32E49"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Now run the program for the 2</w:t>
      </w:r>
      <w:r w:rsidR="00A31A89">
        <w:rPr>
          <w:rFonts w:ascii="Times New Roman" w:hAnsi="Times New Roman"/>
          <w:lang w:val="en-GB"/>
        </w:rPr>
        <w:t xml:space="preserve"> </w:t>
      </w:r>
      <w:r>
        <w:rPr>
          <w:rFonts w:ascii="Times New Roman" w:hAnsi="Times New Roman"/>
          <w:lang w:val="en-GB"/>
        </w:rPr>
        <w:t xml:space="preserve">kHz tones. </w:t>
      </w:r>
    </w:p>
    <w:p w14:paraId="04AB4DBC" w14:textId="77777777" w:rsidR="00831289" w:rsidRPr="00831289" w:rsidRDefault="00831289" w:rsidP="00831289">
      <w:pPr>
        <w:widowControl w:val="0"/>
        <w:autoSpaceDE w:val="0"/>
        <w:autoSpaceDN w:val="0"/>
        <w:adjustRightInd w:val="0"/>
        <w:spacing w:after="40"/>
        <w:rPr>
          <w:rFonts w:ascii="Times New Roman" w:hAnsi="Times New Roman"/>
          <w:b/>
          <w:lang w:val="en-GB"/>
        </w:rPr>
      </w:pPr>
    </w:p>
    <w:p w14:paraId="1827B95D" w14:textId="4DD3817A" w:rsidR="00B32E49" w:rsidRPr="00831289" w:rsidRDefault="00B32E49"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And then repeat 3.4</w:t>
      </w:r>
      <w:del w:id="19" w:author="Jessica Stanis" w:date="2015-09-11T15:47:00Z">
        <w:r w:rsidDel="00655BF8">
          <w:rPr>
            <w:rFonts w:ascii="Times New Roman" w:hAnsi="Times New Roman"/>
            <w:lang w:val="en-GB"/>
          </w:rPr>
          <w:delText xml:space="preserve"> </w:delText>
        </w:r>
      </w:del>
      <w:r>
        <w:rPr>
          <w:rFonts w:ascii="Times New Roman" w:hAnsi="Times New Roman"/>
          <w:lang w:val="en-GB"/>
        </w:rPr>
        <w:t>–</w:t>
      </w:r>
      <w:del w:id="20" w:author="Jessica Stanis" w:date="2015-09-11T15:47:00Z">
        <w:r w:rsidDel="00655BF8">
          <w:rPr>
            <w:rFonts w:ascii="Times New Roman" w:hAnsi="Times New Roman"/>
            <w:lang w:val="en-GB"/>
          </w:rPr>
          <w:delText xml:space="preserve"> </w:delText>
        </w:r>
      </w:del>
      <w:r>
        <w:rPr>
          <w:rFonts w:ascii="Times New Roman" w:hAnsi="Times New Roman"/>
          <w:lang w:val="en-GB"/>
        </w:rPr>
        <w:t xml:space="preserve">3.6 until all six tones have been tested. </w:t>
      </w:r>
    </w:p>
    <w:p w14:paraId="3562B324" w14:textId="77777777" w:rsidR="00831289" w:rsidRPr="00831289" w:rsidRDefault="00831289" w:rsidP="00831289">
      <w:pPr>
        <w:widowControl w:val="0"/>
        <w:autoSpaceDE w:val="0"/>
        <w:autoSpaceDN w:val="0"/>
        <w:adjustRightInd w:val="0"/>
        <w:spacing w:after="40"/>
        <w:rPr>
          <w:rFonts w:ascii="Times New Roman" w:hAnsi="Times New Roman"/>
          <w:b/>
          <w:lang w:val="en-GB"/>
        </w:rPr>
      </w:pPr>
    </w:p>
    <w:p w14:paraId="16477155" w14:textId="3B2097FA" w:rsidR="00B32E49" w:rsidRDefault="00831289" w:rsidP="00587362">
      <w:pPr>
        <w:pStyle w:val="ListParagraph"/>
        <w:widowControl w:val="0"/>
        <w:numPr>
          <w:ilvl w:val="0"/>
          <w:numId w:val="1"/>
        </w:numPr>
        <w:autoSpaceDE w:val="0"/>
        <w:autoSpaceDN w:val="0"/>
        <w:adjustRightInd w:val="0"/>
        <w:spacing w:after="40"/>
        <w:contextualSpacing w:val="0"/>
        <w:rPr>
          <w:rFonts w:ascii="Times New Roman" w:hAnsi="Times New Roman"/>
          <w:b/>
          <w:lang w:val="en-GB"/>
        </w:rPr>
      </w:pPr>
      <w:proofErr w:type="spellStart"/>
      <w:r>
        <w:rPr>
          <w:rFonts w:ascii="Times New Roman" w:hAnsi="Times New Roman"/>
          <w:b/>
          <w:lang w:val="en-GB"/>
        </w:rPr>
        <w:t>Analyzing</w:t>
      </w:r>
      <w:proofErr w:type="spellEnd"/>
      <w:r w:rsidR="00B32E49">
        <w:rPr>
          <w:rFonts w:ascii="Times New Roman" w:hAnsi="Times New Roman"/>
          <w:b/>
          <w:lang w:val="en-GB"/>
        </w:rPr>
        <w:t xml:space="preserve"> the results</w:t>
      </w:r>
    </w:p>
    <w:p w14:paraId="4FB8600E" w14:textId="77777777" w:rsidR="00B1789C" w:rsidRPr="00B1789C" w:rsidRDefault="00B1789C" w:rsidP="00B1789C">
      <w:pPr>
        <w:widowControl w:val="0"/>
        <w:autoSpaceDE w:val="0"/>
        <w:autoSpaceDN w:val="0"/>
        <w:adjustRightInd w:val="0"/>
        <w:spacing w:after="40"/>
        <w:rPr>
          <w:rFonts w:ascii="Times New Roman" w:hAnsi="Times New Roman"/>
          <w:b/>
          <w:lang w:val="en-GB"/>
        </w:rPr>
      </w:pPr>
    </w:p>
    <w:p w14:paraId="6CC0F914" w14:textId="21CF6C40" w:rsidR="00353CD3" w:rsidRPr="00B1789C" w:rsidRDefault="00353CD3"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 xml:space="preserve">To </w:t>
      </w:r>
      <w:proofErr w:type="spellStart"/>
      <w:ins w:id="21" w:author="Jessica Stanis" w:date="2015-09-11T15:47:00Z">
        <w:r w:rsidR="00655BF8">
          <w:rPr>
            <w:rFonts w:ascii="Times New Roman" w:hAnsi="Times New Roman"/>
            <w:lang w:val="en-GB"/>
          </w:rPr>
          <w:t>a</w:t>
        </w:r>
      </w:ins>
      <w:del w:id="22" w:author="Jessica Stanis" w:date="2015-09-11T15:47:00Z">
        <w:r w:rsidDel="00655BF8">
          <w:rPr>
            <w:rFonts w:ascii="Times New Roman" w:hAnsi="Times New Roman"/>
            <w:lang w:val="en-GB"/>
          </w:rPr>
          <w:delText>A</w:delText>
        </w:r>
      </w:del>
      <w:r>
        <w:rPr>
          <w:rFonts w:ascii="Times New Roman" w:hAnsi="Times New Roman"/>
          <w:lang w:val="en-GB"/>
        </w:rPr>
        <w:t>naly</w:t>
      </w:r>
      <w:ins w:id="23" w:author="Jessica Stanis" w:date="2015-09-11T15:47:00Z">
        <w:r w:rsidR="00655BF8">
          <w:rPr>
            <w:rFonts w:ascii="Times New Roman" w:hAnsi="Times New Roman"/>
            <w:lang w:val="en-GB"/>
          </w:rPr>
          <w:t>z</w:t>
        </w:r>
      </w:ins>
      <w:del w:id="24" w:author="Jessica Stanis" w:date="2015-09-11T15:47:00Z">
        <w:r w:rsidDel="00655BF8">
          <w:rPr>
            <w:rFonts w:ascii="Times New Roman" w:hAnsi="Times New Roman"/>
            <w:lang w:val="en-GB"/>
          </w:rPr>
          <w:delText>s</w:delText>
        </w:r>
      </w:del>
      <w:r>
        <w:rPr>
          <w:rFonts w:ascii="Times New Roman" w:hAnsi="Times New Roman"/>
          <w:lang w:val="en-GB"/>
        </w:rPr>
        <w:t>e</w:t>
      </w:r>
      <w:proofErr w:type="spellEnd"/>
      <w:r>
        <w:rPr>
          <w:rFonts w:ascii="Times New Roman" w:hAnsi="Times New Roman"/>
          <w:lang w:val="en-GB"/>
        </w:rPr>
        <w:t xml:space="preserve"> the results, </w:t>
      </w:r>
      <w:r w:rsidR="0009217E">
        <w:rPr>
          <w:rFonts w:ascii="Times New Roman" w:hAnsi="Times New Roman"/>
          <w:lang w:val="en-GB"/>
        </w:rPr>
        <w:t>make a separate table for each of the six experiments.</w:t>
      </w:r>
    </w:p>
    <w:p w14:paraId="1AA7C997" w14:textId="77777777" w:rsidR="00B1789C" w:rsidRPr="00B1789C" w:rsidRDefault="00B1789C" w:rsidP="00B1789C">
      <w:pPr>
        <w:widowControl w:val="0"/>
        <w:autoSpaceDE w:val="0"/>
        <w:autoSpaceDN w:val="0"/>
        <w:adjustRightInd w:val="0"/>
        <w:spacing w:after="40"/>
        <w:rPr>
          <w:rFonts w:ascii="Times New Roman" w:hAnsi="Times New Roman"/>
          <w:b/>
          <w:lang w:val="en-GB"/>
        </w:rPr>
      </w:pPr>
    </w:p>
    <w:p w14:paraId="1A31221D" w14:textId="00943535" w:rsidR="0009217E" w:rsidRPr="00B1789C" w:rsidRDefault="0009217E"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 xml:space="preserve">The table is the raw output from the experimental program. It should include the trial number, the volume of the tone presented, and the response the participant supplied. </w:t>
      </w:r>
      <w:r>
        <w:rPr>
          <w:rFonts w:ascii="Times New Roman" w:hAnsi="Times New Roman"/>
          <w:b/>
          <w:lang w:val="en-GB"/>
        </w:rPr>
        <w:t>Figure 2</w:t>
      </w:r>
      <w:r>
        <w:rPr>
          <w:rFonts w:ascii="Times New Roman" w:hAnsi="Times New Roman"/>
          <w:lang w:val="en-GB"/>
        </w:rPr>
        <w:t xml:space="preserve"> shows what a portion of the table will look like for the first 10 trials with a tone of 1</w:t>
      </w:r>
      <w:ins w:id="25" w:author="Jessica Stanis" w:date="2015-09-11T15:55:00Z">
        <w:r w:rsidR="005C694F">
          <w:rPr>
            <w:rFonts w:ascii="Times New Roman" w:hAnsi="Times New Roman"/>
            <w:lang w:val="en-GB"/>
          </w:rPr>
          <w:t xml:space="preserve"> </w:t>
        </w:r>
      </w:ins>
      <w:r>
        <w:rPr>
          <w:rFonts w:ascii="Times New Roman" w:hAnsi="Times New Roman"/>
          <w:lang w:val="en-GB"/>
        </w:rPr>
        <w:t>kH</w:t>
      </w:r>
      <w:ins w:id="26" w:author="Jessica Stanis" w:date="2015-09-11T15:55:00Z">
        <w:r w:rsidR="005C694F">
          <w:rPr>
            <w:rFonts w:ascii="Times New Roman" w:hAnsi="Times New Roman"/>
            <w:lang w:val="en-GB"/>
          </w:rPr>
          <w:t>z</w:t>
        </w:r>
      </w:ins>
      <w:del w:id="27" w:author="Jessica Stanis" w:date="2015-09-11T15:55:00Z">
        <w:r w:rsidDel="005C694F">
          <w:rPr>
            <w:rFonts w:ascii="Times New Roman" w:hAnsi="Times New Roman"/>
            <w:lang w:val="en-GB"/>
          </w:rPr>
          <w:delText>Z</w:delText>
        </w:r>
      </w:del>
      <w:r>
        <w:rPr>
          <w:rFonts w:ascii="Times New Roman" w:hAnsi="Times New Roman"/>
          <w:lang w:val="en-GB"/>
        </w:rPr>
        <w:t>.</w:t>
      </w:r>
    </w:p>
    <w:p w14:paraId="202728C0" w14:textId="77777777" w:rsidR="00B1789C" w:rsidRPr="00B1789C" w:rsidRDefault="00B1789C" w:rsidP="00B1789C">
      <w:pPr>
        <w:widowControl w:val="0"/>
        <w:autoSpaceDE w:val="0"/>
        <w:autoSpaceDN w:val="0"/>
        <w:adjustRightInd w:val="0"/>
        <w:spacing w:after="40"/>
        <w:rPr>
          <w:rFonts w:ascii="Times New Roman" w:hAnsi="Times New Roman"/>
          <w:b/>
          <w:lang w:val="en-GB"/>
        </w:rPr>
      </w:pPr>
    </w:p>
    <w:p w14:paraId="782F567C" w14:textId="100F9DA1" w:rsidR="00C3316A" w:rsidRPr="000D3716" w:rsidRDefault="00C3316A"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Check to make sure that your program worked properly</w:t>
      </w:r>
      <w:del w:id="28" w:author="Jessica Stanis" w:date="2015-09-11T15:56:00Z">
        <w:r w:rsidDel="005C694F">
          <w:rPr>
            <w:rFonts w:ascii="Times New Roman" w:hAnsi="Times New Roman"/>
            <w:lang w:val="en-GB"/>
          </w:rPr>
          <w:delText xml:space="preserve"> </w:delText>
        </w:r>
      </w:del>
      <w:r>
        <w:rPr>
          <w:rFonts w:ascii="Times New Roman" w:hAnsi="Times New Roman"/>
          <w:lang w:val="en-GB"/>
        </w:rPr>
        <w:t>—</w:t>
      </w:r>
      <w:del w:id="29" w:author="Jessica Stanis" w:date="2015-09-11T16:28:00Z">
        <w:r w:rsidDel="00AB734A">
          <w:rPr>
            <w:rFonts w:ascii="Times New Roman" w:hAnsi="Times New Roman"/>
            <w:lang w:val="en-GB"/>
          </w:rPr>
          <w:delText xml:space="preserve"> </w:delText>
        </w:r>
      </w:del>
      <w:r w:rsidRPr="005C694F">
        <w:rPr>
          <w:rFonts w:ascii="Times New Roman" w:hAnsi="Times New Roman"/>
          <w:i/>
          <w:lang w:val="en-GB"/>
          <w:rPrChange w:id="30" w:author="Jessica Stanis" w:date="2015-09-11T15:56:00Z">
            <w:rPr>
              <w:rFonts w:ascii="Times New Roman" w:hAnsi="Times New Roman"/>
              <w:lang w:val="en-GB"/>
            </w:rPr>
          </w:rPrChange>
        </w:rPr>
        <w:t>i.e.</w:t>
      </w:r>
      <w:ins w:id="31" w:author="Jessica Stanis" w:date="2015-09-11T15:56:00Z">
        <w:r w:rsidR="005C694F">
          <w:rPr>
            <w:rFonts w:ascii="Times New Roman" w:hAnsi="Times New Roman"/>
            <w:lang w:val="en-GB"/>
          </w:rPr>
          <w:t>,</w:t>
        </w:r>
      </w:ins>
      <w:r>
        <w:rPr>
          <w:rFonts w:ascii="Times New Roman" w:hAnsi="Times New Roman"/>
          <w:lang w:val="en-GB"/>
        </w:rPr>
        <w:t xml:space="preserve"> that </w:t>
      </w:r>
      <w:ins w:id="32" w:author="Jessica Stanis" w:date="2015-09-11T15:56:00Z">
        <w:r w:rsidR="005C694F">
          <w:rPr>
            <w:rFonts w:ascii="Times New Roman" w:hAnsi="Times New Roman"/>
            <w:lang w:val="en-GB"/>
          </w:rPr>
          <w:t>‘</w:t>
        </w:r>
      </w:ins>
      <w:r w:rsidR="00F902FF">
        <w:rPr>
          <w:rFonts w:ascii="Times New Roman" w:hAnsi="Times New Roman"/>
          <w:lang w:val="en-GB"/>
        </w:rPr>
        <w:t>Yes</w:t>
      </w:r>
      <w:ins w:id="33" w:author="Jessica Stanis" w:date="2015-09-11T15:56:00Z">
        <w:r w:rsidR="005C694F">
          <w:rPr>
            <w:rFonts w:ascii="Times New Roman" w:hAnsi="Times New Roman"/>
            <w:lang w:val="en-GB"/>
          </w:rPr>
          <w:t>’</w:t>
        </w:r>
      </w:ins>
      <w:r w:rsidR="00F902FF">
        <w:rPr>
          <w:rFonts w:ascii="Times New Roman" w:hAnsi="Times New Roman"/>
          <w:lang w:val="en-GB"/>
        </w:rPr>
        <w:t xml:space="preserve"> responses led to a decrease in volume, and that No responses produced increases in volume. </w:t>
      </w:r>
    </w:p>
    <w:p w14:paraId="036A0685" w14:textId="77777777" w:rsidR="000D3716" w:rsidRPr="000D3716" w:rsidRDefault="000D3716" w:rsidP="000D3716">
      <w:pPr>
        <w:widowControl w:val="0"/>
        <w:autoSpaceDE w:val="0"/>
        <w:autoSpaceDN w:val="0"/>
        <w:adjustRightInd w:val="0"/>
        <w:spacing w:after="40"/>
        <w:rPr>
          <w:rFonts w:ascii="Times New Roman" w:hAnsi="Times New Roman"/>
          <w:b/>
          <w:lang w:val="en-GB"/>
        </w:rPr>
      </w:pPr>
    </w:p>
    <w:p w14:paraId="1EB3801E" w14:textId="421EE6DB" w:rsidR="00F902FF" w:rsidRPr="000D3716" w:rsidRDefault="00F902FF"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r>
        <w:rPr>
          <w:rFonts w:ascii="Times New Roman" w:hAnsi="Times New Roman"/>
          <w:lang w:val="en-GB"/>
        </w:rPr>
        <w:t xml:space="preserve">Now, make a graph: </w:t>
      </w:r>
      <w:ins w:id="34" w:author="Jessica Stanis" w:date="2015-09-11T15:59:00Z">
        <w:r w:rsidR="005C694F">
          <w:rPr>
            <w:rFonts w:ascii="Times New Roman" w:hAnsi="Times New Roman"/>
            <w:lang w:val="en-GB"/>
          </w:rPr>
          <w:t>T</w:t>
        </w:r>
      </w:ins>
      <w:del w:id="35" w:author="Jessica Stanis" w:date="2015-09-11T15:59:00Z">
        <w:r w:rsidDel="005C694F">
          <w:rPr>
            <w:rFonts w:ascii="Times New Roman" w:hAnsi="Times New Roman"/>
            <w:lang w:val="en-GB"/>
          </w:rPr>
          <w:delText>t</w:delText>
        </w:r>
      </w:del>
      <w:r>
        <w:rPr>
          <w:rFonts w:ascii="Times New Roman" w:hAnsi="Times New Roman"/>
          <w:lang w:val="en-GB"/>
        </w:rPr>
        <w:t xml:space="preserve">he X-axis should be the trial number, and the Y-axis should plot the </w:t>
      </w:r>
      <w:r>
        <w:rPr>
          <w:rFonts w:ascii="Times New Roman" w:hAnsi="Times New Roman"/>
          <w:i/>
          <w:lang w:val="en-GB"/>
        </w:rPr>
        <w:t>volume</w:t>
      </w:r>
      <w:r>
        <w:rPr>
          <w:rFonts w:ascii="Times New Roman" w:hAnsi="Times New Roman"/>
          <w:lang w:val="en-GB"/>
        </w:rPr>
        <w:t xml:space="preserve"> of the tone presented on that trial. </w:t>
      </w:r>
      <w:r>
        <w:rPr>
          <w:rFonts w:ascii="Times New Roman" w:hAnsi="Times New Roman"/>
          <w:b/>
          <w:lang w:val="en-GB"/>
        </w:rPr>
        <w:t xml:space="preserve">Figure 3 </w:t>
      </w:r>
      <w:r>
        <w:rPr>
          <w:rFonts w:ascii="Times New Roman" w:hAnsi="Times New Roman"/>
          <w:lang w:val="en-GB"/>
        </w:rPr>
        <w:t>shows an example.</w:t>
      </w:r>
    </w:p>
    <w:p w14:paraId="052A52DC" w14:textId="77777777" w:rsidR="000D3716" w:rsidRPr="000D3716" w:rsidRDefault="000D3716" w:rsidP="000D3716">
      <w:pPr>
        <w:widowControl w:val="0"/>
        <w:autoSpaceDE w:val="0"/>
        <w:autoSpaceDN w:val="0"/>
        <w:adjustRightInd w:val="0"/>
        <w:spacing w:after="40"/>
        <w:rPr>
          <w:rFonts w:ascii="Times New Roman" w:hAnsi="Times New Roman"/>
          <w:b/>
          <w:lang w:val="en-GB"/>
        </w:rPr>
      </w:pPr>
    </w:p>
    <w:p w14:paraId="5C382FBC" w14:textId="574D3376" w:rsidR="00ED0480" w:rsidRPr="00711375" w:rsidRDefault="00ED0480" w:rsidP="00587362">
      <w:pPr>
        <w:pStyle w:val="ListParagraph"/>
        <w:widowControl w:val="0"/>
        <w:numPr>
          <w:ilvl w:val="1"/>
          <w:numId w:val="1"/>
        </w:numPr>
        <w:autoSpaceDE w:val="0"/>
        <w:autoSpaceDN w:val="0"/>
        <w:adjustRightInd w:val="0"/>
        <w:spacing w:after="40"/>
        <w:contextualSpacing w:val="0"/>
        <w:rPr>
          <w:ins w:id="36" w:author="Jonathan Flombaum" w:date="2015-10-08T19:17:00Z"/>
          <w:rFonts w:ascii="Times New Roman" w:hAnsi="Times New Roman"/>
          <w:b/>
          <w:lang w:val="en-GB"/>
          <w:rPrChange w:id="37" w:author="Jonathan Flombaum" w:date="2015-10-08T19:17:00Z">
            <w:rPr>
              <w:ins w:id="38" w:author="Jonathan Flombaum" w:date="2015-10-08T19:17:00Z"/>
              <w:rFonts w:ascii="Times New Roman" w:hAnsi="Times New Roman"/>
              <w:lang w:val="en-GB"/>
            </w:rPr>
          </w:rPrChange>
        </w:rPr>
      </w:pPr>
      <w:r>
        <w:rPr>
          <w:rFonts w:ascii="Times New Roman" w:hAnsi="Times New Roman"/>
          <w:lang w:val="en-GB"/>
        </w:rPr>
        <w:t>Generate a graph like this for each tone.</w:t>
      </w:r>
    </w:p>
    <w:p w14:paraId="3157B16A" w14:textId="77777777" w:rsidR="00711375" w:rsidRPr="00711375" w:rsidRDefault="00711375">
      <w:pPr>
        <w:widowControl w:val="0"/>
        <w:autoSpaceDE w:val="0"/>
        <w:autoSpaceDN w:val="0"/>
        <w:adjustRightInd w:val="0"/>
        <w:spacing w:after="40"/>
        <w:rPr>
          <w:ins w:id="39" w:author="Jonathan Flombaum" w:date="2015-10-08T19:17:00Z"/>
          <w:rFonts w:ascii="Times New Roman" w:hAnsi="Times New Roman"/>
          <w:b/>
          <w:lang w:val="en-GB"/>
          <w:rPrChange w:id="40" w:author="Jonathan Flombaum" w:date="2015-10-08T19:17:00Z">
            <w:rPr>
              <w:ins w:id="41" w:author="Jonathan Flombaum" w:date="2015-10-08T19:17:00Z"/>
              <w:lang w:val="en-GB"/>
            </w:rPr>
          </w:rPrChange>
        </w:rPr>
        <w:pPrChange w:id="42" w:author="Jonathan Flombaum" w:date="2015-10-08T19:17:00Z">
          <w:pPr>
            <w:pStyle w:val="ListParagraph"/>
            <w:widowControl w:val="0"/>
            <w:numPr>
              <w:ilvl w:val="1"/>
              <w:numId w:val="1"/>
            </w:numPr>
            <w:tabs>
              <w:tab w:val="num" w:pos="1440"/>
            </w:tabs>
            <w:autoSpaceDE w:val="0"/>
            <w:autoSpaceDN w:val="0"/>
            <w:adjustRightInd w:val="0"/>
            <w:spacing w:after="40"/>
            <w:ind w:left="1440" w:hanging="720"/>
            <w:contextualSpacing w:val="0"/>
          </w:pPr>
        </w:pPrChange>
      </w:pPr>
    </w:p>
    <w:p w14:paraId="26D0BFB8" w14:textId="565CC7D7" w:rsidR="00711375" w:rsidRPr="00711375" w:rsidRDefault="00711375" w:rsidP="00587362">
      <w:pPr>
        <w:pStyle w:val="ListParagraph"/>
        <w:widowControl w:val="0"/>
        <w:numPr>
          <w:ilvl w:val="1"/>
          <w:numId w:val="1"/>
        </w:numPr>
        <w:autoSpaceDE w:val="0"/>
        <w:autoSpaceDN w:val="0"/>
        <w:adjustRightInd w:val="0"/>
        <w:spacing w:after="40"/>
        <w:contextualSpacing w:val="0"/>
        <w:rPr>
          <w:ins w:id="43" w:author="Jonathan Flombaum" w:date="2015-10-08T19:20:00Z"/>
          <w:rFonts w:ascii="Times New Roman" w:hAnsi="Times New Roman"/>
          <w:b/>
          <w:lang w:val="en-GB"/>
          <w:rPrChange w:id="44" w:author="Jonathan Flombaum" w:date="2015-10-08T19:20:00Z">
            <w:rPr>
              <w:ins w:id="45" w:author="Jonathan Flombaum" w:date="2015-10-08T19:20:00Z"/>
              <w:rFonts w:ascii="Times New Roman" w:hAnsi="Times New Roman"/>
              <w:lang w:val="en-GB"/>
            </w:rPr>
          </w:rPrChange>
        </w:rPr>
      </w:pPr>
      <w:ins w:id="46" w:author="Jonathan Flombaum" w:date="2015-10-08T19:19:00Z">
        <w:r>
          <w:rPr>
            <w:rFonts w:ascii="Times New Roman" w:hAnsi="Times New Roman"/>
            <w:lang w:val="en-GB"/>
          </w:rPr>
          <w:t xml:space="preserve">Now average together the volumes played during the last ten trials of the experiment for each tone. The value obtained is called </w:t>
        </w:r>
      </w:ins>
      <w:ins w:id="47" w:author="Jonathan Flombaum" w:date="2015-10-08T19:20:00Z">
        <w:r>
          <w:rPr>
            <w:rFonts w:ascii="Times New Roman" w:hAnsi="Times New Roman"/>
            <w:lang w:val="en-GB"/>
          </w:rPr>
          <w:t>the ‘volume threshold.’</w:t>
        </w:r>
      </w:ins>
    </w:p>
    <w:p w14:paraId="70E24CB5" w14:textId="77777777" w:rsidR="00711375" w:rsidRPr="00711375" w:rsidRDefault="00711375">
      <w:pPr>
        <w:widowControl w:val="0"/>
        <w:autoSpaceDE w:val="0"/>
        <w:autoSpaceDN w:val="0"/>
        <w:adjustRightInd w:val="0"/>
        <w:spacing w:after="40"/>
        <w:rPr>
          <w:ins w:id="48" w:author="Jonathan Flombaum" w:date="2015-10-08T19:20:00Z"/>
          <w:rFonts w:ascii="Times New Roman" w:hAnsi="Times New Roman"/>
          <w:b/>
          <w:lang w:val="en-GB"/>
          <w:rPrChange w:id="49" w:author="Jonathan Flombaum" w:date="2015-10-08T19:20:00Z">
            <w:rPr>
              <w:ins w:id="50" w:author="Jonathan Flombaum" w:date="2015-10-08T19:20:00Z"/>
              <w:lang w:val="en-GB"/>
            </w:rPr>
          </w:rPrChange>
        </w:rPr>
        <w:pPrChange w:id="51" w:author="Jonathan Flombaum" w:date="2015-10-08T19:20:00Z">
          <w:pPr>
            <w:pStyle w:val="ListParagraph"/>
            <w:widowControl w:val="0"/>
            <w:numPr>
              <w:ilvl w:val="1"/>
              <w:numId w:val="1"/>
            </w:numPr>
            <w:tabs>
              <w:tab w:val="num" w:pos="1440"/>
            </w:tabs>
            <w:autoSpaceDE w:val="0"/>
            <w:autoSpaceDN w:val="0"/>
            <w:adjustRightInd w:val="0"/>
            <w:spacing w:after="40"/>
            <w:ind w:left="1440" w:hanging="720"/>
            <w:contextualSpacing w:val="0"/>
          </w:pPr>
        </w:pPrChange>
      </w:pPr>
    </w:p>
    <w:p w14:paraId="406B5680" w14:textId="71C1E567" w:rsidR="00711375" w:rsidRPr="000D3716" w:rsidRDefault="00711375" w:rsidP="00587362">
      <w:pPr>
        <w:pStyle w:val="ListParagraph"/>
        <w:widowControl w:val="0"/>
        <w:numPr>
          <w:ilvl w:val="1"/>
          <w:numId w:val="1"/>
        </w:numPr>
        <w:autoSpaceDE w:val="0"/>
        <w:autoSpaceDN w:val="0"/>
        <w:adjustRightInd w:val="0"/>
        <w:spacing w:after="40"/>
        <w:contextualSpacing w:val="0"/>
        <w:rPr>
          <w:rFonts w:ascii="Times New Roman" w:hAnsi="Times New Roman"/>
          <w:b/>
          <w:lang w:val="en-GB"/>
        </w:rPr>
      </w:pPr>
      <w:ins w:id="52" w:author="Jonathan Flombaum" w:date="2015-10-08T19:20:00Z">
        <w:r>
          <w:rPr>
            <w:rFonts w:ascii="Times New Roman" w:hAnsi="Times New Roman"/>
            <w:lang w:val="en-GB"/>
          </w:rPr>
          <w:t xml:space="preserve">Figure 4 </w:t>
        </w:r>
        <w:r w:rsidR="00557B03">
          <w:rPr>
            <w:rFonts w:ascii="Times New Roman" w:hAnsi="Times New Roman"/>
            <w:lang w:val="en-GB"/>
          </w:rPr>
          <w:t xml:space="preserve">is an example of the volume threshold as a function of pitch. </w:t>
        </w:r>
      </w:ins>
    </w:p>
    <w:p w14:paraId="2861FF71" w14:textId="77777777" w:rsidR="000D3716" w:rsidRPr="000D3716" w:rsidRDefault="000D3716" w:rsidP="000D3716">
      <w:pPr>
        <w:widowControl w:val="0"/>
        <w:autoSpaceDE w:val="0"/>
        <w:autoSpaceDN w:val="0"/>
        <w:adjustRightInd w:val="0"/>
        <w:spacing w:after="40"/>
        <w:rPr>
          <w:rFonts w:ascii="Times New Roman" w:hAnsi="Times New Roman"/>
          <w:b/>
          <w:lang w:val="en-GB"/>
        </w:rPr>
      </w:pPr>
    </w:p>
    <w:p w14:paraId="0973A1E1" w14:textId="4C2EA79E" w:rsidR="00764970" w:rsidRDefault="00C06C9C" w:rsidP="00C06C9C">
      <w:pPr>
        <w:widowControl w:val="0"/>
        <w:autoSpaceDE w:val="0"/>
        <w:autoSpaceDN w:val="0"/>
        <w:adjustRightInd w:val="0"/>
        <w:rPr>
          <w:rFonts w:ascii="Times New Roman" w:hAnsi="Times New Roman"/>
          <w:b/>
          <w:lang w:val="en-GB"/>
        </w:rPr>
      </w:pPr>
      <w:r>
        <w:rPr>
          <w:rFonts w:ascii="Times New Roman" w:hAnsi="Times New Roman"/>
          <w:b/>
          <w:lang w:val="en-GB"/>
        </w:rPr>
        <w:t>Representative Result</w:t>
      </w:r>
      <w:ins w:id="53" w:author="Jessica Stanis" w:date="2015-09-11T16:07:00Z">
        <w:r w:rsidR="0081037F">
          <w:rPr>
            <w:rFonts w:ascii="Times New Roman" w:hAnsi="Times New Roman"/>
            <w:b/>
            <w:lang w:val="en-GB"/>
          </w:rPr>
          <w:t>s</w:t>
        </w:r>
      </w:ins>
    </w:p>
    <w:p w14:paraId="14FD8A9C" w14:textId="73E4A459" w:rsidR="00B348C9" w:rsidRDefault="00B348C9" w:rsidP="00B348C9">
      <w:pPr>
        <w:widowControl w:val="0"/>
        <w:autoSpaceDE w:val="0"/>
        <w:autoSpaceDN w:val="0"/>
        <w:adjustRightInd w:val="0"/>
        <w:rPr>
          <w:rFonts w:ascii="Times New Roman" w:hAnsi="Times New Roman"/>
          <w:lang w:val="en-GB"/>
        </w:rPr>
      </w:pPr>
      <w:r w:rsidRPr="00B348C9">
        <w:rPr>
          <w:rFonts w:ascii="Times New Roman" w:hAnsi="Times New Roman"/>
          <w:lang w:val="en-GB"/>
        </w:rPr>
        <w:t xml:space="preserve">The aim of the </w:t>
      </w:r>
      <w:r>
        <w:rPr>
          <w:rFonts w:ascii="Times New Roman" w:hAnsi="Times New Roman"/>
          <w:lang w:val="en-GB"/>
        </w:rPr>
        <w:t xml:space="preserve">staircase </w:t>
      </w:r>
      <w:r w:rsidR="006A5A4E" w:rsidRPr="00B348C9">
        <w:rPr>
          <w:rFonts w:ascii="Times New Roman" w:hAnsi="Times New Roman"/>
          <w:lang w:val="en-GB"/>
        </w:rPr>
        <w:t>procedure</w:t>
      </w:r>
      <w:r w:rsidRPr="00B348C9">
        <w:rPr>
          <w:rFonts w:ascii="Times New Roman" w:hAnsi="Times New Roman"/>
          <w:lang w:val="en-GB"/>
        </w:rPr>
        <w:t xml:space="preserve"> is to bring the participant to a volume at which they can just</w:t>
      </w:r>
      <w:r w:rsidR="00F75BA7">
        <w:rPr>
          <w:rFonts w:ascii="Times New Roman" w:hAnsi="Times New Roman"/>
          <w:lang w:val="en-GB"/>
        </w:rPr>
        <w:t xml:space="preserve"> barely</w:t>
      </w:r>
      <w:r w:rsidRPr="00B348C9">
        <w:rPr>
          <w:rFonts w:ascii="Times New Roman" w:hAnsi="Times New Roman"/>
          <w:lang w:val="en-GB"/>
        </w:rPr>
        <w:t xml:space="preserve"> hear a tone</w:t>
      </w:r>
      <w:r w:rsidR="00F75BA7">
        <w:rPr>
          <w:rFonts w:ascii="Times New Roman" w:hAnsi="Times New Roman"/>
          <w:lang w:val="en-GB"/>
        </w:rPr>
        <w:t>. This is achieved</w:t>
      </w:r>
      <w:r w:rsidRPr="00B348C9">
        <w:rPr>
          <w:rFonts w:ascii="Times New Roman" w:hAnsi="Times New Roman"/>
          <w:lang w:val="en-GB"/>
        </w:rPr>
        <w:t xml:space="preserve"> by prompting a series of ‘No’ responses</w:t>
      </w:r>
      <w:r>
        <w:rPr>
          <w:rFonts w:ascii="Times New Roman" w:hAnsi="Times New Roman"/>
          <w:lang w:val="en-GB"/>
        </w:rPr>
        <w:t xml:space="preserve"> in the first few trials. Once a ‘Yes’ response is produced, the goal is to </w:t>
      </w:r>
      <w:r w:rsidRPr="00B348C9">
        <w:rPr>
          <w:rFonts w:ascii="Times New Roman" w:hAnsi="Times New Roman"/>
          <w:lang w:val="en-GB"/>
        </w:rPr>
        <w:t xml:space="preserve">keep </w:t>
      </w:r>
      <w:r>
        <w:rPr>
          <w:rFonts w:ascii="Times New Roman" w:hAnsi="Times New Roman"/>
          <w:lang w:val="en-GB"/>
        </w:rPr>
        <w:t>the volume played</w:t>
      </w:r>
      <w:r w:rsidRPr="00B348C9">
        <w:rPr>
          <w:rFonts w:ascii="Times New Roman" w:hAnsi="Times New Roman"/>
          <w:lang w:val="en-GB"/>
        </w:rPr>
        <w:t xml:space="preserve"> close to </w:t>
      </w:r>
      <w:r>
        <w:rPr>
          <w:rFonts w:ascii="Times New Roman" w:hAnsi="Times New Roman"/>
          <w:lang w:val="en-GB"/>
        </w:rPr>
        <w:t xml:space="preserve">the one that </w:t>
      </w:r>
      <w:r w:rsidR="00F75BA7">
        <w:rPr>
          <w:rFonts w:ascii="Times New Roman" w:hAnsi="Times New Roman"/>
          <w:lang w:val="en-GB"/>
        </w:rPr>
        <w:t>elicited</w:t>
      </w:r>
      <w:r>
        <w:rPr>
          <w:rFonts w:ascii="Times New Roman" w:hAnsi="Times New Roman"/>
          <w:lang w:val="en-GB"/>
        </w:rPr>
        <w:t xml:space="preserve"> the first </w:t>
      </w:r>
      <w:ins w:id="54" w:author="Jessica Stanis" w:date="2015-09-11T16:02:00Z">
        <w:r w:rsidR="005C694F">
          <w:rPr>
            <w:rFonts w:ascii="Times New Roman" w:hAnsi="Times New Roman"/>
            <w:lang w:val="en-GB"/>
          </w:rPr>
          <w:t>‘</w:t>
        </w:r>
      </w:ins>
      <w:r>
        <w:rPr>
          <w:rFonts w:ascii="Times New Roman" w:hAnsi="Times New Roman"/>
          <w:lang w:val="en-GB"/>
        </w:rPr>
        <w:t>Yes</w:t>
      </w:r>
      <w:ins w:id="55" w:author="Jessica Stanis" w:date="2015-09-11T16:02:00Z">
        <w:r w:rsidR="005C694F">
          <w:rPr>
            <w:rFonts w:ascii="Times New Roman" w:hAnsi="Times New Roman"/>
            <w:lang w:val="en-GB"/>
          </w:rPr>
          <w:t>’</w:t>
        </w:r>
      </w:ins>
      <w:r w:rsidR="00F75BA7">
        <w:rPr>
          <w:rFonts w:ascii="Times New Roman" w:hAnsi="Times New Roman"/>
          <w:lang w:val="en-GB"/>
        </w:rPr>
        <w:t>. This is done</w:t>
      </w:r>
      <w:r>
        <w:rPr>
          <w:rFonts w:ascii="Times New Roman" w:hAnsi="Times New Roman"/>
          <w:lang w:val="en-GB"/>
        </w:rPr>
        <w:t xml:space="preserve"> </w:t>
      </w:r>
      <w:r w:rsidRPr="00B348C9">
        <w:rPr>
          <w:rFonts w:ascii="Times New Roman" w:hAnsi="Times New Roman"/>
          <w:lang w:val="en-GB"/>
        </w:rPr>
        <w:t xml:space="preserve">by </w:t>
      </w:r>
      <w:r w:rsidR="00F75BA7" w:rsidRPr="00B348C9">
        <w:rPr>
          <w:rFonts w:ascii="Times New Roman" w:hAnsi="Times New Roman"/>
          <w:lang w:val="en-GB"/>
        </w:rPr>
        <w:t>lowering</w:t>
      </w:r>
      <w:r w:rsidRPr="00B348C9">
        <w:rPr>
          <w:rFonts w:ascii="Times New Roman" w:hAnsi="Times New Roman"/>
          <w:lang w:val="en-GB"/>
        </w:rPr>
        <w:t xml:space="preserve"> the volume whenever a </w:t>
      </w:r>
      <w:ins w:id="56" w:author="Jessica Stanis" w:date="2015-09-11T16:03:00Z">
        <w:r w:rsidR="005C694F">
          <w:rPr>
            <w:rFonts w:ascii="Times New Roman" w:hAnsi="Times New Roman"/>
            <w:lang w:val="en-GB"/>
          </w:rPr>
          <w:t>‘</w:t>
        </w:r>
      </w:ins>
      <w:r w:rsidRPr="00B348C9">
        <w:rPr>
          <w:rFonts w:ascii="Times New Roman" w:hAnsi="Times New Roman"/>
          <w:lang w:val="en-GB"/>
        </w:rPr>
        <w:t>Yes</w:t>
      </w:r>
      <w:ins w:id="57" w:author="Jessica Stanis" w:date="2015-09-11T16:03:00Z">
        <w:r w:rsidR="005C694F">
          <w:rPr>
            <w:rFonts w:ascii="Times New Roman" w:hAnsi="Times New Roman"/>
            <w:lang w:val="en-GB"/>
          </w:rPr>
          <w:t>’</w:t>
        </w:r>
      </w:ins>
      <w:r w:rsidRPr="00B348C9">
        <w:rPr>
          <w:rFonts w:ascii="Times New Roman" w:hAnsi="Times New Roman"/>
          <w:lang w:val="en-GB"/>
        </w:rPr>
        <w:t xml:space="preserve"> response is given. </w:t>
      </w:r>
      <w:r w:rsidRPr="00B348C9">
        <w:rPr>
          <w:rFonts w:ascii="Times New Roman" w:hAnsi="Times New Roman"/>
          <w:lang w:val="en-GB"/>
        </w:rPr>
        <w:lastRenderedPageBreak/>
        <w:t xml:space="preserve">This produces a pattern in which the volume rises steadily in the first few trials, and then </w:t>
      </w:r>
      <w:r w:rsidR="00F75BA7" w:rsidRPr="00B348C9">
        <w:rPr>
          <w:rFonts w:ascii="Times New Roman" w:hAnsi="Times New Roman"/>
          <w:lang w:val="en-GB"/>
        </w:rPr>
        <w:t>plateaus</w:t>
      </w:r>
      <w:r w:rsidRPr="00B348C9">
        <w:rPr>
          <w:rFonts w:ascii="Times New Roman" w:hAnsi="Times New Roman"/>
          <w:lang w:val="en-GB"/>
        </w:rPr>
        <w:t xml:space="preserve">, remaining in a narrow range </w:t>
      </w:r>
      <w:r w:rsidR="00F75BA7">
        <w:rPr>
          <w:rFonts w:ascii="Times New Roman" w:hAnsi="Times New Roman"/>
          <w:lang w:val="en-GB"/>
        </w:rPr>
        <w:t xml:space="preserve">until the end of the experiment, as seen in </w:t>
      </w:r>
      <w:r w:rsidR="00F75BA7" w:rsidRPr="005C694F">
        <w:rPr>
          <w:rFonts w:ascii="Times New Roman" w:hAnsi="Times New Roman"/>
          <w:b/>
          <w:lang w:val="en-GB"/>
          <w:rPrChange w:id="58" w:author="Jessica Stanis" w:date="2015-09-11T16:03:00Z">
            <w:rPr>
              <w:rFonts w:ascii="Times New Roman" w:hAnsi="Times New Roman"/>
              <w:lang w:val="en-GB"/>
            </w:rPr>
          </w:rPrChange>
        </w:rPr>
        <w:t>Figure 3</w:t>
      </w:r>
      <w:r w:rsidR="00F75BA7">
        <w:rPr>
          <w:rFonts w:ascii="Times New Roman" w:hAnsi="Times New Roman"/>
          <w:lang w:val="en-GB"/>
        </w:rPr>
        <w:t xml:space="preserve">. </w:t>
      </w:r>
      <w:r>
        <w:rPr>
          <w:rFonts w:ascii="Times New Roman" w:hAnsi="Times New Roman"/>
          <w:lang w:val="en-GB"/>
        </w:rPr>
        <w:t xml:space="preserve">The central </w:t>
      </w:r>
      <w:r w:rsidR="00AF60A8">
        <w:rPr>
          <w:rFonts w:ascii="Times New Roman" w:hAnsi="Times New Roman"/>
          <w:lang w:val="en-GB"/>
        </w:rPr>
        <w:t>tendency</w:t>
      </w:r>
      <w:r>
        <w:rPr>
          <w:rFonts w:ascii="Times New Roman" w:hAnsi="Times New Roman"/>
          <w:lang w:val="en-GB"/>
        </w:rPr>
        <w:t xml:space="preserve"> of </w:t>
      </w:r>
      <w:r w:rsidR="00AF60A8">
        <w:rPr>
          <w:rFonts w:ascii="Times New Roman" w:hAnsi="Times New Roman"/>
          <w:lang w:val="en-GB"/>
        </w:rPr>
        <w:t>this</w:t>
      </w:r>
      <w:r>
        <w:rPr>
          <w:rFonts w:ascii="Times New Roman" w:hAnsi="Times New Roman"/>
          <w:lang w:val="en-GB"/>
        </w:rPr>
        <w:t xml:space="preserve"> narrow range is a measure of the threshold.</w:t>
      </w:r>
      <w:r w:rsidRPr="00B348C9">
        <w:rPr>
          <w:rFonts w:ascii="Times New Roman" w:hAnsi="Times New Roman"/>
          <w:lang w:val="en-GB"/>
        </w:rPr>
        <w:t xml:space="preserve"> In </w:t>
      </w:r>
      <w:r w:rsidRPr="0081037F">
        <w:rPr>
          <w:rFonts w:ascii="Times New Roman" w:hAnsi="Times New Roman"/>
          <w:b/>
          <w:lang w:val="en-GB"/>
          <w:rPrChange w:id="59" w:author="Jessica Stanis" w:date="2015-09-11T16:03:00Z">
            <w:rPr>
              <w:rFonts w:ascii="Times New Roman" w:hAnsi="Times New Roman"/>
              <w:lang w:val="en-GB"/>
            </w:rPr>
          </w:rPrChange>
        </w:rPr>
        <w:t>Figure 3</w:t>
      </w:r>
      <w:r w:rsidRPr="00B348C9">
        <w:rPr>
          <w:rFonts w:ascii="Times New Roman" w:hAnsi="Times New Roman"/>
          <w:lang w:val="en-GB"/>
        </w:rPr>
        <w:t>, it is clear that the threshold is reach</w:t>
      </w:r>
      <w:r w:rsidR="00AF60A8">
        <w:rPr>
          <w:rFonts w:ascii="Times New Roman" w:hAnsi="Times New Roman"/>
          <w:lang w:val="en-GB"/>
        </w:rPr>
        <w:t>ed</w:t>
      </w:r>
      <w:r w:rsidRPr="00B348C9">
        <w:rPr>
          <w:rFonts w:ascii="Times New Roman" w:hAnsi="Times New Roman"/>
          <w:lang w:val="en-GB"/>
        </w:rPr>
        <w:t xml:space="preserve"> at around 6 </w:t>
      </w:r>
      <w:proofErr w:type="spellStart"/>
      <w:r w:rsidRPr="00B348C9">
        <w:rPr>
          <w:rFonts w:ascii="Times New Roman" w:hAnsi="Times New Roman"/>
          <w:lang w:val="en-GB"/>
        </w:rPr>
        <w:t>dB.</w:t>
      </w:r>
      <w:proofErr w:type="spellEnd"/>
      <w:r w:rsidRPr="00B348C9">
        <w:rPr>
          <w:rFonts w:ascii="Times New Roman" w:hAnsi="Times New Roman"/>
          <w:lang w:val="en-GB"/>
        </w:rPr>
        <w:t xml:space="preserve"> A common way to calculate the threshold is</w:t>
      </w:r>
      <w:r w:rsidR="00CA28FE">
        <w:rPr>
          <w:rFonts w:ascii="Times New Roman" w:hAnsi="Times New Roman"/>
          <w:lang w:val="en-GB"/>
        </w:rPr>
        <w:t xml:space="preserve"> to</w:t>
      </w:r>
      <w:r w:rsidRPr="00B348C9">
        <w:rPr>
          <w:rFonts w:ascii="Times New Roman" w:hAnsi="Times New Roman"/>
          <w:lang w:val="en-GB"/>
        </w:rPr>
        <w:t xml:space="preserve"> compute the average of the volumes played during the last 10 trials of the experiments. In the case of </w:t>
      </w:r>
      <w:r w:rsidRPr="0081037F">
        <w:rPr>
          <w:rFonts w:ascii="Times New Roman" w:hAnsi="Times New Roman"/>
          <w:b/>
          <w:lang w:val="en-GB"/>
          <w:rPrChange w:id="60" w:author="Jessica Stanis" w:date="2015-09-11T16:03:00Z">
            <w:rPr>
              <w:rFonts w:ascii="Times New Roman" w:hAnsi="Times New Roman"/>
              <w:lang w:val="en-GB"/>
            </w:rPr>
          </w:rPrChange>
        </w:rPr>
        <w:t>Figure 3</w:t>
      </w:r>
      <w:r w:rsidR="00404C88">
        <w:rPr>
          <w:rFonts w:ascii="Times New Roman" w:hAnsi="Times New Roman"/>
          <w:lang w:val="en-GB"/>
        </w:rPr>
        <w:t>,</w:t>
      </w:r>
      <w:r w:rsidRPr="00B348C9">
        <w:rPr>
          <w:rFonts w:ascii="Times New Roman" w:hAnsi="Times New Roman"/>
          <w:lang w:val="en-GB"/>
        </w:rPr>
        <w:t xml:space="preserve"> that average works out to 6.1 </w:t>
      </w:r>
      <w:proofErr w:type="spellStart"/>
      <w:r w:rsidRPr="00B348C9">
        <w:rPr>
          <w:rFonts w:ascii="Times New Roman" w:hAnsi="Times New Roman"/>
          <w:lang w:val="en-GB"/>
        </w:rPr>
        <w:t>dB.</w:t>
      </w:r>
      <w:proofErr w:type="spellEnd"/>
    </w:p>
    <w:p w14:paraId="75500EEF" w14:textId="622BBB80" w:rsidR="00390DFF" w:rsidRDefault="00404C88" w:rsidP="00B348C9">
      <w:pPr>
        <w:widowControl w:val="0"/>
        <w:autoSpaceDE w:val="0"/>
        <w:autoSpaceDN w:val="0"/>
        <w:adjustRightInd w:val="0"/>
        <w:rPr>
          <w:rFonts w:ascii="Times New Roman" w:hAnsi="Times New Roman"/>
          <w:lang w:val="en-GB"/>
        </w:rPr>
      </w:pPr>
      <w:r>
        <w:rPr>
          <w:rFonts w:ascii="Times New Roman" w:hAnsi="Times New Roman"/>
          <w:lang w:val="en-GB"/>
        </w:rPr>
        <w:t xml:space="preserve">With results obtained for six </w:t>
      </w:r>
      <w:proofErr w:type="spellStart"/>
      <w:r>
        <w:rPr>
          <w:rFonts w:ascii="Times New Roman" w:hAnsi="Times New Roman"/>
          <w:lang w:val="en-GB"/>
        </w:rPr>
        <w:t>tones of</w:t>
      </w:r>
      <w:proofErr w:type="spellEnd"/>
      <w:r>
        <w:rPr>
          <w:rFonts w:ascii="Times New Roman" w:hAnsi="Times New Roman"/>
          <w:lang w:val="en-GB"/>
        </w:rPr>
        <w:t xml:space="preserve"> different frequencies, one can see that perceptibility thresholds vary by frequency (what </w:t>
      </w:r>
      <w:r w:rsidR="00A31A89">
        <w:rPr>
          <w:rFonts w:ascii="Times New Roman" w:hAnsi="Times New Roman"/>
          <w:lang w:val="en-GB"/>
        </w:rPr>
        <w:t>is</w:t>
      </w:r>
      <w:r>
        <w:rPr>
          <w:rFonts w:ascii="Times New Roman" w:hAnsi="Times New Roman"/>
          <w:lang w:val="en-GB"/>
        </w:rPr>
        <w:t xml:space="preserve"> often call</w:t>
      </w:r>
      <w:r w:rsidR="00B35BEA">
        <w:rPr>
          <w:rFonts w:ascii="Times New Roman" w:hAnsi="Times New Roman"/>
          <w:lang w:val="en-GB"/>
        </w:rPr>
        <w:t>ed</w:t>
      </w:r>
      <w:del w:id="61" w:author="Jessica Stanis" w:date="2015-09-11T16:04:00Z">
        <w:r w:rsidDel="0081037F">
          <w:rPr>
            <w:rFonts w:ascii="Times New Roman" w:hAnsi="Times New Roman"/>
            <w:lang w:val="en-GB"/>
          </w:rPr>
          <w:delText>,</w:delText>
        </w:r>
      </w:del>
      <w:r>
        <w:rPr>
          <w:rFonts w:ascii="Times New Roman" w:hAnsi="Times New Roman"/>
          <w:lang w:val="en-GB"/>
        </w:rPr>
        <w:t xml:space="preserve"> pitch). Higher pitched sounds are harder to hear than lower pitched ones. </w:t>
      </w:r>
      <w:commentRangeStart w:id="62"/>
      <w:r>
        <w:rPr>
          <w:rFonts w:ascii="Times New Roman" w:hAnsi="Times New Roman"/>
          <w:lang w:val="en-GB"/>
        </w:rPr>
        <w:t xml:space="preserve">To see this graphically, </w:t>
      </w:r>
      <w:del w:id="63" w:author="Jonathan Flombaum" w:date="2015-10-08T19:20:00Z">
        <w:r w:rsidDel="00711375">
          <w:rPr>
            <w:rFonts w:ascii="Times New Roman" w:hAnsi="Times New Roman"/>
            <w:lang w:val="en-GB"/>
          </w:rPr>
          <w:delText xml:space="preserve">compute </w:delText>
        </w:r>
      </w:del>
      <w:ins w:id="64" w:author="Jonathan Flombaum" w:date="2015-10-08T19:20:00Z">
        <w:r w:rsidR="00711375">
          <w:rPr>
            <w:rFonts w:ascii="Times New Roman" w:hAnsi="Times New Roman"/>
            <w:lang w:val="en-GB"/>
          </w:rPr>
          <w:t xml:space="preserve">plot </w:t>
        </w:r>
      </w:ins>
      <w:r>
        <w:rPr>
          <w:rFonts w:ascii="Times New Roman" w:hAnsi="Times New Roman"/>
          <w:lang w:val="en-GB"/>
        </w:rPr>
        <w:t>the volume threshold for each of the six tones tested in the experiment, just as done for the 1</w:t>
      </w:r>
      <w:r w:rsidR="00E162FA">
        <w:rPr>
          <w:rFonts w:ascii="Times New Roman" w:hAnsi="Times New Roman"/>
          <w:lang w:val="en-GB"/>
        </w:rPr>
        <w:t xml:space="preserve"> kHz tone</w:t>
      </w:r>
      <w:del w:id="65" w:author="Jessica Stanis" w:date="2015-09-11T16:05:00Z">
        <w:r w:rsidR="00E162FA" w:rsidDel="0081037F">
          <w:rPr>
            <w:rFonts w:ascii="Times New Roman" w:hAnsi="Times New Roman"/>
            <w:lang w:val="en-GB"/>
          </w:rPr>
          <w:delText xml:space="preserve"> </w:delText>
        </w:r>
      </w:del>
      <w:r w:rsidR="00E162FA">
        <w:rPr>
          <w:rFonts w:ascii="Times New Roman" w:hAnsi="Times New Roman"/>
          <w:lang w:val="en-GB"/>
        </w:rPr>
        <w:t>—</w:t>
      </w:r>
      <w:ins w:id="66" w:author="Jonathan Flombaum" w:date="2015-10-08T19:20:00Z">
        <w:r w:rsidR="00711375">
          <w:rPr>
            <w:rFonts w:ascii="Times New Roman" w:hAnsi="Times New Roman"/>
            <w:lang w:val="en-GB"/>
          </w:rPr>
          <w:t xml:space="preserve"> </w:t>
        </w:r>
      </w:ins>
      <w:del w:id="67" w:author="Jonathan Flombaum" w:date="2015-10-08T19:20:00Z">
        <w:r w:rsidDel="00711375">
          <w:rPr>
            <w:rFonts w:ascii="Times New Roman" w:hAnsi="Times New Roman"/>
            <w:lang w:val="en-GB"/>
          </w:rPr>
          <w:delText>by averaging the volumes played during the last ten trials of each individual experiment.</w:delText>
        </w:r>
      </w:del>
      <w:ins w:id="68" w:author="Jonathan Flombaum" w:date="2015-10-08T19:20:00Z">
        <w:r w:rsidR="00711375">
          <w:rPr>
            <w:rFonts w:ascii="Times New Roman" w:hAnsi="Times New Roman"/>
            <w:lang w:val="en-GB"/>
          </w:rPr>
          <w:t>as shown in</w:t>
        </w:r>
      </w:ins>
      <w:r>
        <w:rPr>
          <w:rFonts w:ascii="Times New Roman" w:hAnsi="Times New Roman"/>
          <w:lang w:val="en-GB"/>
        </w:rPr>
        <w:t xml:space="preserve"> </w:t>
      </w:r>
      <w:r>
        <w:rPr>
          <w:rFonts w:ascii="Times New Roman" w:hAnsi="Times New Roman"/>
          <w:b/>
          <w:lang w:val="en-GB"/>
        </w:rPr>
        <w:t>Figure 4</w:t>
      </w:r>
      <w:del w:id="69" w:author="Jonathan Flombaum" w:date="2015-10-08T19:20:00Z">
        <w:r w:rsidDel="00711375">
          <w:rPr>
            <w:rFonts w:ascii="Times New Roman" w:hAnsi="Times New Roman"/>
            <w:lang w:val="en-GB"/>
          </w:rPr>
          <w:delText xml:space="preserve"> </w:delText>
        </w:r>
        <w:r w:rsidR="006A5A4E" w:rsidDel="00711375">
          <w:rPr>
            <w:rFonts w:ascii="Times New Roman" w:hAnsi="Times New Roman"/>
            <w:lang w:val="en-GB"/>
          </w:rPr>
          <w:delText>shows such a graph</w:delText>
        </w:r>
      </w:del>
      <w:r w:rsidR="006A5A4E">
        <w:rPr>
          <w:rFonts w:ascii="Times New Roman" w:hAnsi="Times New Roman"/>
          <w:lang w:val="en-GB"/>
        </w:rPr>
        <w:t>.</w:t>
      </w:r>
      <w:r w:rsidR="00D35BCD">
        <w:rPr>
          <w:rFonts w:ascii="Times New Roman" w:hAnsi="Times New Roman"/>
          <w:lang w:val="en-GB"/>
        </w:rPr>
        <w:t xml:space="preserve"> </w:t>
      </w:r>
      <w:commentRangeEnd w:id="62"/>
      <w:r w:rsidR="0081037F">
        <w:rPr>
          <w:rStyle w:val="CommentReference"/>
        </w:rPr>
        <w:commentReference w:id="62"/>
      </w:r>
      <w:r w:rsidR="00D35BCD">
        <w:rPr>
          <w:rFonts w:ascii="Times New Roman" w:hAnsi="Times New Roman"/>
          <w:lang w:val="en-GB"/>
        </w:rPr>
        <w:t xml:space="preserve">The data shown are for a single participant, 20 </w:t>
      </w:r>
      <w:proofErr w:type="spellStart"/>
      <w:r w:rsidR="00D35BCD">
        <w:rPr>
          <w:rFonts w:ascii="Times New Roman" w:hAnsi="Times New Roman"/>
          <w:lang w:val="en-GB"/>
        </w:rPr>
        <w:t>y</w:t>
      </w:r>
      <w:del w:id="70" w:author="Jessica Stanis" w:date="2015-09-11T16:41:00Z">
        <w:r w:rsidR="00D35BCD" w:rsidDel="00DC5484">
          <w:rPr>
            <w:rFonts w:ascii="Times New Roman" w:hAnsi="Times New Roman"/>
            <w:lang w:val="en-GB"/>
          </w:rPr>
          <w:delText>ea</w:delText>
        </w:r>
      </w:del>
      <w:r w:rsidR="00D35BCD">
        <w:rPr>
          <w:rFonts w:ascii="Times New Roman" w:hAnsi="Times New Roman"/>
          <w:lang w:val="en-GB"/>
        </w:rPr>
        <w:t>rs</w:t>
      </w:r>
      <w:proofErr w:type="spellEnd"/>
      <w:r w:rsidR="00D35BCD">
        <w:rPr>
          <w:rFonts w:ascii="Times New Roman" w:hAnsi="Times New Roman"/>
          <w:lang w:val="en-GB"/>
        </w:rPr>
        <w:t xml:space="preserve"> old. </w:t>
      </w:r>
      <w:r w:rsidR="00390DFF">
        <w:rPr>
          <w:rFonts w:ascii="Times New Roman" w:hAnsi="Times New Roman"/>
          <w:lang w:val="en-GB"/>
        </w:rPr>
        <w:t xml:space="preserve">The main pattern is that the low frequency tones are easier to hear than high frequency tones. This is a fact of human hearing that arises because of the structure of the auditory system, starting with nature of the vibrating filaments and bones inside the human ear. </w:t>
      </w:r>
    </w:p>
    <w:p w14:paraId="77BC7C68" w14:textId="4968D25A" w:rsidR="00B348C9" w:rsidRPr="00A50282" w:rsidRDefault="00390DFF" w:rsidP="00C06C9C">
      <w:pPr>
        <w:widowControl w:val="0"/>
        <w:autoSpaceDE w:val="0"/>
        <w:autoSpaceDN w:val="0"/>
        <w:adjustRightInd w:val="0"/>
        <w:rPr>
          <w:rFonts w:ascii="Times New Roman" w:hAnsi="Times New Roman"/>
          <w:lang w:val="en-GB"/>
        </w:rPr>
      </w:pPr>
      <w:r>
        <w:rPr>
          <w:rFonts w:ascii="Times New Roman" w:hAnsi="Times New Roman"/>
          <w:lang w:val="en-GB"/>
        </w:rPr>
        <w:t xml:space="preserve">Indeed, as people age, the disparity between low and high frequency sounds increases. </w:t>
      </w:r>
      <w:r>
        <w:rPr>
          <w:rFonts w:ascii="Times New Roman" w:hAnsi="Times New Roman"/>
          <w:b/>
          <w:lang w:val="en-GB"/>
        </w:rPr>
        <w:t>Figure 5</w:t>
      </w:r>
      <w:r>
        <w:rPr>
          <w:rFonts w:ascii="Times New Roman" w:hAnsi="Times New Roman"/>
          <w:lang w:val="en-GB"/>
        </w:rPr>
        <w:t xml:space="preserve"> </w:t>
      </w:r>
      <w:ins w:id="71" w:author="Jessica Stanis" w:date="2015-09-11T16:14:00Z">
        <w:r w:rsidR="002412C6">
          <w:rPr>
            <w:rFonts w:ascii="Times New Roman" w:hAnsi="Times New Roman"/>
            <w:lang w:val="en-GB"/>
          </w:rPr>
          <w:t>g</w:t>
        </w:r>
      </w:ins>
      <w:del w:id="72" w:author="Jessica Stanis" w:date="2015-09-11T16:14:00Z">
        <w:r w:rsidDel="002412C6">
          <w:rPr>
            <w:rFonts w:ascii="Times New Roman" w:hAnsi="Times New Roman"/>
            <w:lang w:val="en-GB"/>
          </w:rPr>
          <w:delText>G</w:delText>
        </w:r>
      </w:del>
      <w:r>
        <w:rPr>
          <w:rFonts w:ascii="Times New Roman" w:hAnsi="Times New Roman"/>
          <w:lang w:val="en-GB"/>
        </w:rPr>
        <w:t>raphs audi</w:t>
      </w:r>
      <w:r w:rsidR="00A50282">
        <w:rPr>
          <w:rFonts w:ascii="Times New Roman" w:hAnsi="Times New Roman"/>
          <w:lang w:val="en-GB"/>
        </w:rPr>
        <w:t>tory thresholds for the 20</w:t>
      </w:r>
      <w:ins w:id="73" w:author="Jessica Stanis" w:date="2015-09-11T16:14:00Z">
        <w:r w:rsidR="002412C6">
          <w:rPr>
            <w:rFonts w:ascii="Times New Roman" w:hAnsi="Times New Roman"/>
            <w:lang w:val="en-GB"/>
          </w:rPr>
          <w:t>-</w:t>
        </w:r>
      </w:ins>
      <w:del w:id="74" w:author="Jessica Stanis" w:date="2015-09-11T16:14:00Z">
        <w:r w:rsidR="00A50282" w:rsidDel="002412C6">
          <w:rPr>
            <w:rFonts w:ascii="Times New Roman" w:hAnsi="Times New Roman"/>
            <w:lang w:val="en-GB"/>
          </w:rPr>
          <w:delText xml:space="preserve"> </w:delText>
        </w:r>
      </w:del>
      <w:r w:rsidR="00A50282">
        <w:rPr>
          <w:rFonts w:ascii="Times New Roman" w:hAnsi="Times New Roman"/>
          <w:lang w:val="en-GB"/>
        </w:rPr>
        <w:t>y</w:t>
      </w:r>
      <w:del w:id="75" w:author="Jessica Stanis" w:date="2015-09-11T16:41:00Z">
        <w:r w:rsidR="00A50282" w:rsidDel="00DC5484">
          <w:rPr>
            <w:rFonts w:ascii="Times New Roman" w:hAnsi="Times New Roman"/>
            <w:lang w:val="en-GB"/>
          </w:rPr>
          <w:delText>ea</w:delText>
        </w:r>
      </w:del>
      <w:r w:rsidR="00A50282">
        <w:rPr>
          <w:rFonts w:ascii="Times New Roman" w:hAnsi="Times New Roman"/>
          <w:lang w:val="en-GB"/>
        </w:rPr>
        <w:t>r</w:t>
      </w:r>
      <w:ins w:id="76" w:author="Jessica Stanis" w:date="2015-09-11T16:14:00Z">
        <w:r w:rsidR="002412C6">
          <w:rPr>
            <w:rFonts w:ascii="Times New Roman" w:hAnsi="Times New Roman"/>
            <w:lang w:val="en-GB"/>
          </w:rPr>
          <w:t>-</w:t>
        </w:r>
      </w:ins>
      <w:del w:id="77" w:author="Jessica Stanis" w:date="2015-09-11T16:14:00Z">
        <w:r w:rsidR="00A50282" w:rsidDel="002412C6">
          <w:rPr>
            <w:rFonts w:ascii="Times New Roman" w:hAnsi="Times New Roman"/>
            <w:lang w:val="en-GB"/>
          </w:rPr>
          <w:delText xml:space="preserve"> </w:delText>
        </w:r>
      </w:del>
      <w:r w:rsidR="00A50282">
        <w:rPr>
          <w:rFonts w:ascii="Times New Roman" w:hAnsi="Times New Roman"/>
          <w:lang w:val="en-GB"/>
        </w:rPr>
        <w:t>old</w:t>
      </w:r>
      <w:r>
        <w:rPr>
          <w:rFonts w:ascii="Times New Roman" w:hAnsi="Times New Roman"/>
          <w:lang w:val="en-GB"/>
        </w:rPr>
        <w:t xml:space="preserve"> subject shown in </w:t>
      </w:r>
      <w:r w:rsidRPr="002412C6">
        <w:rPr>
          <w:rFonts w:ascii="Times New Roman" w:hAnsi="Times New Roman"/>
          <w:b/>
          <w:lang w:val="en-GB"/>
          <w:rPrChange w:id="78" w:author="Jessica Stanis" w:date="2015-09-11T16:14:00Z">
            <w:rPr>
              <w:rFonts w:ascii="Times New Roman" w:hAnsi="Times New Roman"/>
              <w:lang w:val="en-GB"/>
            </w:rPr>
          </w:rPrChange>
        </w:rPr>
        <w:t>Figure 4</w:t>
      </w:r>
      <w:r>
        <w:rPr>
          <w:rFonts w:ascii="Times New Roman" w:hAnsi="Times New Roman"/>
          <w:lang w:val="en-GB"/>
        </w:rPr>
        <w:t xml:space="preserve">, along with thresholds for </w:t>
      </w:r>
      <w:r w:rsidR="00A50282">
        <w:rPr>
          <w:rFonts w:ascii="Times New Roman" w:hAnsi="Times New Roman"/>
          <w:lang w:val="en-GB"/>
        </w:rPr>
        <w:t>a 40</w:t>
      </w:r>
      <w:ins w:id="79" w:author="Jessica Stanis" w:date="2015-09-11T16:14:00Z">
        <w:r w:rsidR="002412C6">
          <w:rPr>
            <w:rFonts w:ascii="Times New Roman" w:hAnsi="Times New Roman"/>
            <w:lang w:val="en-GB"/>
          </w:rPr>
          <w:t>-</w:t>
        </w:r>
      </w:ins>
      <w:del w:id="80" w:author="Jessica Stanis" w:date="2015-09-11T16:14:00Z">
        <w:r w:rsidR="00A50282" w:rsidDel="002412C6">
          <w:rPr>
            <w:rFonts w:ascii="Times New Roman" w:hAnsi="Times New Roman"/>
            <w:lang w:val="en-GB"/>
          </w:rPr>
          <w:delText xml:space="preserve"> </w:delText>
        </w:r>
      </w:del>
      <w:r w:rsidR="00A50282">
        <w:rPr>
          <w:rFonts w:ascii="Times New Roman" w:hAnsi="Times New Roman"/>
          <w:lang w:val="en-GB"/>
        </w:rPr>
        <w:t>y</w:t>
      </w:r>
      <w:del w:id="81" w:author="Jessica Stanis" w:date="2015-09-11T16:41:00Z">
        <w:r w:rsidR="00A50282" w:rsidDel="00DC5484">
          <w:rPr>
            <w:rFonts w:ascii="Times New Roman" w:hAnsi="Times New Roman"/>
            <w:lang w:val="en-GB"/>
          </w:rPr>
          <w:delText>ea</w:delText>
        </w:r>
      </w:del>
      <w:r w:rsidR="00A50282">
        <w:rPr>
          <w:rFonts w:ascii="Times New Roman" w:hAnsi="Times New Roman"/>
          <w:lang w:val="en-GB"/>
        </w:rPr>
        <w:t>r</w:t>
      </w:r>
      <w:ins w:id="82" w:author="Jessica Stanis" w:date="2015-09-11T16:14:00Z">
        <w:r w:rsidR="002412C6">
          <w:rPr>
            <w:rFonts w:ascii="Times New Roman" w:hAnsi="Times New Roman"/>
            <w:lang w:val="en-GB"/>
          </w:rPr>
          <w:t>-</w:t>
        </w:r>
      </w:ins>
      <w:del w:id="83" w:author="Jessica Stanis" w:date="2015-09-11T16:14:00Z">
        <w:r w:rsidR="00A50282" w:rsidDel="002412C6">
          <w:rPr>
            <w:rFonts w:ascii="Times New Roman" w:hAnsi="Times New Roman"/>
            <w:lang w:val="en-GB"/>
          </w:rPr>
          <w:delText xml:space="preserve"> </w:delText>
        </w:r>
      </w:del>
      <w:r w:rsidR="00A50282">
        <w:rPr>
          <w:rFonts w:ascii="Times New Roman" w:hAnsi="Times New Roman"/>
          <w:lang w:val="en-GB"/>
        </w:rPr>
        <w:t>old and a 60</w:t>
      </w:r>
      <w:ins w:id="84" w:author="Jessica Stanis" w:date="2015-09-11T16:14:00Z">
        <w:r w:rsidR="002412C6">
          <w:rPr>
            <w:rFonts w:ascii="Times New Roman" w:hAnsi="Times New Roman"/>
            <w:lang w:val="en-GB"/>
          </w:rPr>
          <w:t>-</w:t>
        </w:r>
      </w:ins>
      <w:del w:id="85" w:author="Jessica Stanis" w:date="2015-09-11T16:14:00Z">
        <w:r w:rsidR="00A50282" w:rsidDel="002412C6">
          <w:rPr>
            <w:rFonts w:ascii="Times New Roman" w:hAnsi="Times New Roman"/>
            <w:lang w:val="en-GB"/>
          </w:rPr>
          <w:delText xml:space="preserve"> </w:delText>
        </w:r>
      </w:del>
      <w:r w:rsidR="00A50282">
        <w:rPr>
          <w:rFonts w:ascii="Times New Roman" w:hAnsi="Times New Roman"/>
          <w:lang w:val="en-GB"/>
        </w:rPr>
        <w:t>y</w:t>
      </w:r>
      <w:del w:id="86" w:author="Jessica Stanis" w:date="2015-09-11T16:41:00Z">
        <w:r w:rsidR="00A50282" w:rsidDel="00DC5484">
          <w:rPr>
            <w:rFonts w:ascii="Times New Roman" w:hAnsi="Times New Roman"/>
            <w:lang w:val="en-GB"/>
          </w:rPr>
          <w:delText>ea</w:delText>
        </w:r>
      </w:del>
      <w:r w:rsidR="00A50282">
        <w:rPr>
          <w:rFonts w:ascii="Times New Roman" w:hAnsi="Times New Roman"/>
          <w:lang w:val="en-GB"/>
        </w:rPr>
        <w:t>r</w:t>
      </w:r>
      <w:ins w:id="87" w:author="Jessica Stanis" w:date="2015-09-11T16:14:00Z">
        <w:r w:rsidR="002412C6">
          <w:rPr>
            <w:rFonts w:ascii="Times New Roman" w:hAnsi="Times New Roman"/>
            <w:lang w:val="en-GB"/>
          </w:rPr>
          <w:t>-</w:t>
        </w:r>
      </w:ins>
      <w:del w:id="88" w:author="Jessica Stanis" w:date="2015-09-11T16:14:00Z">
        <w:r w:rsidR="00A50282" w:rsidDel="002412C6">
          <w:rPr>
            <w:rFonts w:ascii="Times New Roman" w:hAnsi="Times New Roman"/>
            <w:lang w:val="en-GB"/>
          </w:rPr>
          <w:delText xml:space="preserve"> </w:delText>
        </w:r>
      </w:del>
      <w:r w:rsidR="00A50282">
        <w:rPr>
          <w:rFonts w:ascii="Times New Roman" w:hAnsi="Times New Roman"/>
          <w:lang w:val="en-GB"/>
        </w:rPr>
        <w:t xml:space="preserve">old. In general, thresholds increase as people get older. But in addition, higher frequency tones become considerably harder to hear than low frequency tones. </w:t>
      </w:r>
    </w:p>
    <w:p w14:paraId="2D5E6AD3" w14:textId="1A34F77F" w:rsidR="00F97E74" w:rsidRDefault="00F97E74" w:rsidP="001735C4">
      <w:pPr>
        <w:widowControl w:val="0"/>
        <w:autoSpaceDE w:val="0"/>
        <w:autoSpaceDN w:val="0"/>
        <w:adjustRightInd w:val="0"/>
        <w:rPr>
          <w:rFonts w:ascii="Times New Roman" w:hAnsi="Times New Roman"/>
          <w:b/>
          <w:lang w:val="en-GB"/>
        </w:rPr>
      </w:pPr>
      <w:commentRangeStart w:id="89"/>
      <w:r>
        <w:rPr>
          <w:rFonts w:ascii="Times New Roman" w:hAnsi="Times New Roman"/>
          <w:b/>
          <w:lang w:val="en-GB"/>
        </w:rPr>
        <w:t>Applications</w:t>
      </w:r>
      <w:commentRangeEnd w:id="89"/>
      <w:r w:rsidR="00BD2040">
        <w:rPr>
          <w:rStyle w:val="CommentReference"/>
        </w:rPr>
        <w:commentReference w:id="89"/>
      </w:r>
    </w:p>
    <w:p w14:paraId="471D3573" w14:textId="199C9E9B" w:rsidR="00C938B9" w:rsidRDefault="00C938B9" w:rsidP="001735C4">
      <w:pPr>
        <w:widowControl w:val="0"/>
        <w:autoSpaceDE w:val="0"/>
        <w:autoSpaceDN w:val="0"/>
        <w:adjustRightInd w:val="0"/>
        <w:rPr>
          <w:ins w:id="90" w:author="Jonathan Flombaum" w:date="2015-10-08T19:30:00Z"/>
          <w:rFonts w:ascii="Times New Roman" w:hAnsi="Times New Roman"/>
          <w:lang w:val="en-GB"/>
        </w:rPr>
      </w:pPr>
      <w:r>
        <w:rPr>
          <w:rFonts w:ascii="Times New Roman" w:hAnsi="Times New Roman"/>
          <w:lang w:val="en-GB"/>
        </w:rPr>
        <w:t xml:space="preserve">One of the primary applications of the auditory staircase procedure is to assess hearing impairment. Beyond normal aging, hearing impairments can be caused by damage to the inner ear, brain damage, and disease. Often, hearing impairment affects particular frequencies more than others. The staircase method can be used to determine whether someone possesses especially poor hearing within a narrow frequency range, </w:t>
      </w:r>
      <w:r w:rsidR="00525449">
        <w:rPr>
          <w:rFonts w:ascii="Times New Roman" w:hAnsi="Times New Roman"/>
          <w:lang w:val="en-GB"/>
        </w:rPr>
        <w:t xml:space="preserve">which would suggest hearing impairment caused by more than normal aging. </w:t>
      </w:r>
      <w:r w:rsidR="00525449">
        <w:rPr>
          <w:rFonts w:ascii="Times New Roman" w:hAnsi="Times New Roman"/>
          <w:b/>
          <w:lang w:val="en-GB"/>
        </w:rPr>
        <w:t>Figure 6</w:t>
      </w:r>
      <w:r w:rsidR="00525449">
        <w:rPr>
          <w:rFonts w:ascii="Times New Roman" w:hAnsi="Times New Roman"/>
          <w:lang w:val="en-GB"/>
        </w:rPr>
        <w:t xml:space="preserve"> graphs auditory thresholds for a hearing impaired 60</w:t>
      </w:r>
      <w:ins w:id="91" w:author="Jessica Stanis" w:date="2015-09-11T16:17:00Z">
        <w:r w:rsidR="009F44BC">
          <w:rPr>
            <w:rFonts w:ascii="Times New Roman" w:hAnsi="Times New Roman"/>
            <w:lang w:val="en-GB"/>
          </w:rPr>
          <w:t>-</w:t>
        </w:r>
      </w:ins>
      <w:del w:id="92" w:author="Jessica Stanis" w:date="2015-09-11T16:17:00Z">
        <w:r w:rsidR="00525449" w:rsidDel="009F44BC">
          <w:rPr>
            <w:rFonts w:ascii="Times New Roman" w:hAnsi="Times New Roman"/>
            <w:lang w:val="en-GB"/>
          </w:rPr>
          <w:delText xml:space="preserve"> </w:delText>
        </w:r>
      </w:del>
      <w:r w:rsidR="00525449">
        <w:rPr>
          <w:rFonts w:ascii="Times New Roman" w:hAnsi="Times New Roman"/>
          <w:lang w:val="en-GB"/>
        </w:rPr>
        <w:t>y</w:t>
      </w:r>
      <w:del w:id="93" w:author="Jessica Stanis" w:date="2015-09-11T16:41:00Z">
        <w:r w:rsidR="00525449" w:rsidDel="00DC5484">
          <w:rPr>
            <w:rFonts w:ascii="Times New Roman" w:hAnsi="Times New Roman"/>
            <w:lang w:val="en-GB"/>
          </w:rPr>
          <w:delText>ea</w:delText>
        </w:r>
      </w:del>
      <w:r w:rsidR="00525449">
        <w:rPr>
          <w:rFonts w:ascii="Times New Roman" w:hAnsi="Times New Roman"/>
          <w:lang w:val="en-GB"/>
        </w:rPr>
        <w:t>r</w:t>
      </w:r>
      <w:ins w:id="94" w:author="Jessica Stanis" w:date="2015-09-11T16:18:00Z">
        <w:r w:rsidR="009F44BC">
          <w:rPr>
            <w:rFonts w:ascii="Times New Roman" w:hAnsi="Times New Roman"/>
            <w:lang w:val="en-GB"/>
          </w:rPr>
          <w:t>-</w:t>
        </w:r>
      </w:ins>
      <w:del w:id="95" w:author="Jessica Stanis" w:date="2015-09-11T16:18:00Z">
        <w:r w:rsidR="00525449" w:rsidDel="009F44BC">
          <w:rPr>
            <w:rFonts w:ascii="Times New Roman" w:hAnsi="Times New Roman"/>
            <w:lang w:val="en-GB"/>
          </w:rPr>
          <w:delText xml:space="preserve"> </w:delText>
        </w:r>
      </w:del>
      <w:r w:rsidR="00525449">
        <w:rPr>
          <w:rFonts w:ascii="Times New Roman" w:hAnsi="Times New Roman"/>
          <w:lang w:val="en-GB"/>
        </w:rPr>
        <w:t>old compared with an unimpaired 60</w:t>
      </w:r>
      <w:ins w:id="96" w:author="Jessica Stanis" w:date="2015-09-11T16:18:00Z">
        <w:r w:rsidR="009F44BC">
          <w:rPr>
            <w:rFonts w:ascii="Times New Roman" w:hAnsi="Times New Roman"/>
            <w:lang w:val="en-GB"/>
          </w:rPr>
          <w:t>-</w:t>
        </w:r>
      </w:ins>
      <w:del w:id="97" w:author="Jessica Stanis" w:date="2015-09-11T16:18:00Z">
        <w:r w:rsidR="00525449" w:rsidDel="009F44BC">
          <w:rPr>
            <w:rFonts w:ascii="Times New Roman" w:hAnsi="Times New Roman"/>
            <w:lang w:val="en-GB"/>
          </w:rPr>
          <w:delText xml:space="preserve"> </w:delText>
        </w:r>
      </w:del>
      <w:r w:rsidR="00525449">
        <w:rPr>
          <w:rFonts w:ascii="Times New Roman" w:hAnsi="Times New Roman"/>
          <w:lang w:val="en-GB"/>
        </w:rPr>
        <w:t>y</w:t>
      </w:r>
      <w:del w:id="98" w:author="Jessica Stanis" w:date="2015-09-11T16:41:00Z">
        <w:r w:rsidR="00525449" w:rsidDel="00DC5484">
          <w:rPr>
            <w:rFonts w:ascii="Times New Roman" w:hAnsi="Times New Roman"/>
            <w:lang w:val="en-GB"/>
          </w:rPr>
          <w:delText>ea</w:delText>
        </w:r>
      </w:del>
      <w:r w:rsidR="00525449">
        <w:rPr>
          <w:rFonts w:ascii="Times New Roman" w:hAnsi="Times New Roman"/>
          <w:lang w:val="en-GB"/>
        </w:rPr>
        <w:t>r</w:t>
      </w:r>
      <w:ins w:id="99" w:author="Jessica Stanis" w:date="2015-09-11T16:18:00Z">
        <w:r w:rsidR="009F44BC">
          <w:rPr>
            <w:rFonts w:ascii="Times New Roman" w:hAnsi="Times New Roman"/>
            <w:lang w:val="en-GB"/>
          </w:rPr>
          <w:t>-</w:t>
        </w:r>
      </w:ins>
      <w:del w:id="100" w:author="Jessica Stanis" w:date="2015-09-11T16:18:00Z">
        <w:r w:rsidR="00525449" w:rsidDel="009F44BC">
          <w:rPr>
            <w:rFonts w:ascii="Times New Roman" w:hAnsi="Times New Roman"/>
            <w:lang w:val="en-GB"/>
          </w:rPr>
          <w:delText xml:space="preserve"> </w:delText>
        </w:r>
      </w:del>
      <w:r w:rsidR="00525449">
        <w:rPr>
          <w:rFonts w:ascii="Times New Roman" w:hAnsi="Times New Roman"/>
          <w:lang w:val="en-GB"/>
        </w:rPr>
        <w:t xml:space="preserve">old. </w:t>
      </w:r>
      <w:commentRangeStart w:id="101"/>
      <w:r w:rsidR="0098745A">
        <w:rPr>
          <w:rFonts w:ascii="Times New Roman" w:hAnsi="Times New Roman"/>
          <w:lang w:val="en-GB"/>
        </w:rPr>
        <w:t>The impaired individual suffers hearing loss at 4 and 5 kHz, as indicated by very high auditory thresholds at those frequencies.</w:t>
      </w:r>
      <w:commentRangeEnd w:id="101"/>
      <w:r w:rsidR="00AB734A">
        <w:rPr>
          <w:rStyle w:val="CommentReference"/>
        </w:rPr>
        <w:commentReference w:id="101"/>
      </w:r>
      <w:r w:rsidR="0098745A">
        <w:rPr>
          <w:rFonts w:ascii="Times New Roman" w:hAnsi="Times New Roman"/>
          <w:lang w:val="en-GB"/>
        </w:rPr>
        <w:t xml:space="preserve"> Otherwise, the impaired individual performs similarly to an age matched control.</w:t>
      </w:r>
    </w:p>
    <w:p w14:paraId="781E8CC6" w14:textId="5A0401EE" w:rsidR="00746182" w:rsidRDefault="00746182" w:rsidP="001735C4">
      <w:pPr>
        <w:widowControl w:val="0"/>
        <w:autoSpaceDE w:val="0"/>
        <w:autoSpaceDN w:val="0"/>
        <w:adjustRightInd w:val="0"/>
        <w:rPr>
          <w:ins w:id="102" w:author="Jonathan Flombaum" w:date="2015-10-08T19:30:00Z"/>
          <w:rFonts w:ascii="Times New Roman" w:hAnsi="Times New Roman"/>
          <w:lang w:val="en-GB"/>
        </w:rPr>
      </w:pPr>
      <w:ins w:id="103" w:author="Jonathan Flombaum" w:date="2015-10-08T19:30:00Z">
        <w:r>
          <w:rPr>
            <w:rFonts w:ascii="Times New Roman" w:hAnsi="Times New Roman"/>
            <w:lang w:val="en-GB"/>
          </w:rPr>
          <w:t>This approach can also be used to assess the consequences of various types of experiences on the auditory system. For example,</w:t>
        </w:r>
        <w:r w:rsidR="00AD78CF">
          <w:rPr>
            <w:rFonts w:ascii="Times New Roman" w:hAnsi="Times New Roman"/>
            <w:lang w:val="en-GB"/>
          </w:rPr>
          <w:t xml:space="preserve"> studies have used a threshold approach to evaluate the effects of hearing loud heavy-metal music in a concert. Scientists tested people just before attending a concert, and a half an hour after. Perhaps unsurprisingly, heavy metal increased the volume threshold for sounds, especially in the range of 6Hz. Rock music can make you hard of hearing!</w:t>
        </w:r>
      </w:ins>
    </w:p>
    <w:p w14:paraId="7B1E71E3" w14:textId="2B3B1D97" w:rsidR="00AD78CF" w:rsidRPr="00AD78CF" w:rsidRDefault="00AD78CF" w:rsidP="001735C4">
      <w:pPr>
        <w:widowControl w:val="0"/>
        <w:autoSpaceDE w:val="0"/>
        <w:autoSpaceDN w:val="0"/>
        <w:adjustRightInd w:val="0"/>
        <w:rPr>
          <w:rFonts w:ascii="Times New Roman" w:hAnsi="Times New Roman"/>
          <w:rPrChange w:id="104" w:author="Jonathan Flombaum" w:date="2015-10-08T19:32:00Z">
            <w:rPr>
              <w:rFonts w:ascii="Times New Roman" w:hAnsi="Times New Roman"/>
              <w:lang w:val="en-GB"/>
            </w:rPr>
          </w:rPrChange>
        </w:rPr>
      </w:pPr>
      <w:ins w:id="105" w:author="Jonathan Flombaum" w:date="2015-10-08T19:32:00Z">
        <w:r>
          <w:rPr>
            <w:rFonts w:ascii="Times New Roman" w:hAnsi="Times New Roman"/>
            <w:lang w:val="en-GB"/>
          </w:rPr>
          <w:t>(</w:t>
        </w:r>
        <w:r w:rsidRPr="00AD78CF">
          <w:rPr>
            <w:rFonts w:ascii="Times New Roman" w:hAnsi="Times New Roman"/>
          </w:rPr>
          <w:t>Drake-Lee, A. B. (1992). Beyond music: auditory temporary threshold shift in rock musicians after a heavy metal concert. </w:t>
        </w:r>
        <w:r w:rsidRPr="00AD78CF">
          <w:rPr>
            <w:rFonts w:ascii="Times New Roman" w:hAnsi="Times New Roman"/>
            <w:i/>
            <w:iCs/>
          </w:rPr>
          <w:t>Journal of the royal society of medicine</w:t>
        </w:r>
        <w:r w:rsidRPr="00AD78CF">
          <w:rPr>
            <w:rFonts w:ascii="Times New Roman" w:hAnsi="Times New Roman"/>
          </w:rPr>
          <w:t>, </w:t>
        </w:r>
        <w:r w:rsidRPr="00AD78CF">
          <w:rPr>
            <w:rFonts w:ascii="Times New Roman" w:hAnsi="Times New Roman"/>
            <w:i/>
            <w:iCs/>
          </w:rPr>
          <w:t>85</w:t>
        </w:r>
        <w:r w:rsidRPr="00AD78CF">
          <w:rPr>
            <w:rFonts w:ascii="Times New Roman" w:hAnsi="Times New Roman"/>
          </w:rPr>
          <w:t>(10), 617-619.</w:t>
        </w:r>
        <w:r>
          <w:rPr>
            <w:rFonts w:ascii="Times New Roman" w:hAnsi="Times New Roman"/>
            <w:lang w:val="en-GB"/>
          </w:rPr>
          <w:t>)</w:t>
        </w:r>
      </w:ins>
    </w:p>
    <w:p w14:paraId="2C226676" w14:textId="3EC19150" w:rsidR="00D30EAC" w:rsidRDefault="00D30EAC" w:rsidP="001735C4">
      <w:pPr>
        <w:widowControl w:val="0"/>
        <w:autoSpaceDE w:val="0"/>
        <w:autoSpaceDN w:val="0"/>
        <w:adjustRightInd w:val="0"/>
        <w:rPr>
          <w:rFonts w:ascii="Times New Roman" w:hAnsi="Times New Roman"/>
          <w:lang w:val="en-GB"/>
        </w:rPr>
      </w:pPr>
      <w:r>
        <w:rPr>
          <w:rFonts w:ascii="Times New Roman" w:hAnsi="Times New Roman"/>
          <w:b/>
          <w:lang w:val="en-GB"/>
        </w:rPr>
        <w:t>Figures</w:t>
      </w:r>
    </w:p>
    <w:p w14:paraId="2884954F" w14:textId="015ACAF8" w:rsidR="006A0BE6" w:rsidRDefault="006A0BE6" w:rsidP="006A0BE6">
      <w:pPr>
        <w:rPr>
          <w:rFonts w:ascii="Times New Roman" w:hAnsi="Times New Roman" w:cs="Times New Roman"/>
        </w:rPr>
      </w:pPr>
      <w:r>
        <w:rPr>
          <w:rFonts w:ascii="Times New Roman" w:hAnsi="Times New Roman" w:cs="Times New Roman"/>
          <w:b/>
        </w:rPr>
        <w:t>Figure 1</w:t>
      </w:r>
      <w:r>
        <w:rPr>
          <w:rFonts w:ascii="Times New Roman" w:hAnsi="Times New Roman" w:cs="Times New Roman"/>
        </w:rPr>
        <w:t xml:space="preserve">. </w:t>
      </w:r>
      <w:r w:rsidRPr="00655BF8">
        <w:rPr>
          <w:rFonts w:ascii="Times New Roman" w:hAnsi="Times New Roman" w:cs="Times New Roman"/>
          <w:b/>
          <w:rPrChange w:id="106" w:author="Jessica Stanis" w:date="2015-09-11T15:47:00Z">
            <w:rPr>
              <w:rFonts w:ascii="Times New Roman" w:hAnsi="Times New Roman" w:cs="Times New Roman"/>
            </w:rPr>
          </w:rPrChange>
        </w:rPr>
        <w:t xml:space="preserve">A flow chart </w:t>
      </w:r>
      <w:r w:rsidR="00DC6464" w:rsidRPr="00655BF8">
        <w:rPr>
          <w:rFonts w:ascii="Times New Roman" w:hAnsi="Times New Roman" w:cs="Times New Roman"/>
          <w:b/>
          <w:rPrChange w:id="107" w:author="Jessica Stanis" w:date="2015-09-11T15:47:00Z">
            <w:rPr>
              <w:rFonts w:ascii="Times New Roman" w:hAnsi="Times New Roman" w:cs="Times New Roman"/>
            </w:rPr>
          </w:rPrChange>
        </w:rPr>
        <w:t>for the design of an experiment using the auditory staircase procedure.</w:t>
      </w:r>
      <w:r w:rsidR="00DC6464">
        <w:rPr>
          <w:rFonts w:ascii="Times New Roman" w:hAnsi="Times New Roman" w:cs="Times New Roman"/>
        </w:rPr>
        <w:t xml:space="preserve"> </w:t>
      </w:r>
      <w:r w:rsidR="00495B05">
        <w:rPr>
          <w:rFonts w:ascii="Times New Roman" w:hAnsi="Times New Roman" w:cs="Times New Roman"/>
        </w:rPr>
        <w:t>The first trial always involves a tone played at an inaudible volume of 2</w:t>
      </w:r>
      <w:ins w:id="108" w:author="Jessica Stanis" w:date="2015-09-11T16:37:00Z">
        <w:r w:rsidR="00DC5484">
          <w:rPr>
            <w:rFonts w:ascii="Times New Roman" w:hAnsi="Times New Roman" w:cs="Times New Roman"/>
          </w:rPr>
          <w:t xml:space="preserve"> </w:t>
        </w:r>
      </w:ins>
      <w:proofErr w:type="spellStart"/>
      <w:r w:rsidR="00495B05">
        <w:rPr>
          <w:rFonts w:ascii="Times New Roman" w:hAnsi="Times New Roman" w:cs="Times New Roman"/>
        </w:rPr>
        <w:t>dB.</w:t>
      </w:r>
      <w:proofErr w:type="spellEnd"/>
      <w:r w:rsidR="00495B05">
        <w:rPr>
          <w:rFonts w:ascii="Times New Roman" w:hAnsi="Times New Roman" w:cs="Times New Roman"/>
        </w:rPr>
        <w:t xml:space="preserve"> Because the participant should not detect that tone, a ‘No’ response will be given, and the volume in the </w:t>
      </w:r>
      <w:r w:rsidR="00495B05">
        <w:rPr>
          <w:rFonts w:ascii="Times New Roman" w:hAnsi="Times New Roman" w:cs="Times New Roman"/>
        </w:rPr>
        <w:lastRenderedPageBreak/>
        <w:t xml:space="preserve">next trial will be increased </w:t>
      </w:r>
      <w:r w:rsidR="00FE19B8">
        <w:rPr>
          <w:rFonts w:ascii="Times New Roman" w:hAnsi="Times New Roman" w:cs="Times New Roman"/>
        </w:rPr>
        <w:t>by</w:t>
      </w:r>
      <w:r w:rsidR="00495B05">
        <w:rPr>
          <w:rFonts w:ascii="Times New Roman" w:hAnsi="Times New Roman" w:cs="Times New Roman"/>
        </w:rPr>
        <w:t xml:space="preserve"> 1</w:t>
      </w:r>
      <w:ins w:id="109" w:author="Jessica Stanis" w:date="2015-09-11T16:37:00Z">
        <w:r w:rsidR="00DC5484">
          <w:rPr>
            <w:rFonts w:ascii="Times New Roman" w:hAnsi="Times New Roman" w:cs="Times New Roman"/>
          </w:rPr>
          <w:t xml:space="preserve"> </w:t>
        </w:r>
      </w:ins>
      <w:r w:rsidR="00495B05">
        <w:rPr>
          <w:rFonts w:ascii="Times New Roman" w:hAnsi="Times New Roman" w:cs="Times New Roman"/>
        </w:rPr>
        <w:t>dB (to 3</w:t>
      </w:r>
      <w:r w:rsidR="004756D5">
        <w:rPr>
          <w:rFonts w:ascii="Times New Roman" w:hAnsi="Times New Roman" w:cs="Times New Roman"/>
        </w:rPr>
        <w:t xml:space="preserve"> </w:t>
      </w:r>
      <w:r w:rsidR="00495B05">
        <w:rPr>
          <w:rFonts w:ascii="Times New Roman" w:hAnsi="Times New Roman" w:cs="Times New Roman"/>
        </w:rPr>
        <w:t xml:space="preserve">dB). Every trial </w:t>
      </w:r>
      <w:r w:rsidR="00EB5FDD">
        <w:rPr>
          <w:rFonts w:ascii="Times New Roman" w:hAnsi="Times New Roman" w:cs="Times New Roman"/>
        </w:rPr>
        <w:t>(</w:t>
      </w:r>
      <w:r w:rsidR="00495B05">
        <w:rPr>
          <w:rFonts w:ascii="Times New Roman" w:hAnsi="Times New Roman" w:cs="Times New Roman"/>
        </w:rPr>
        <w:t>including and</w:t>
      </w:r>
      <w:r w:rsidR="00EB5FDD">
        <w:rPr>
          <w:rFonts w:ascii="Times New Roman" w:hAnsi="Times New Roman" w:cs="Times New Roman"/>
        </w:rPr>
        <w:t>)</w:t>
      </w:r>
      <w:r w:rsidR="00495B05">
        <w:rPr>
          <w:rFonts w:ascii="Times New Roman" w:hAnsi="Times New Roman" w:cs="Times New Roman"/>
        </w:rPr>
        <w:t xml:space="preserve"> following the second </w:t>
      </w:r>
      <w:r w:rsidR="00EB5FDD">
        <w:rPr>
          <w:rFonts w:ascii="Times New Roman" w:hAnsi="Times New Roman" w:cs="Times New Roman"/>
        </w:rPr>
        <w:t xml:space="preserve">proceeds with the </w:t>
      </w:r>
      <w:r w:rsidR="00495B05">
        <w:rPr>
          <w:rFonts w:ascii="Times New Roman" w:hAnsi="Times New Roman" w:cs="Times New Roman"/>
        </w:rPr>
        <w:t>same directive: If a ‘Yes’ response is supplied by the participant, the volume in the next trial is reduced by 1</w:t>
      </w:r>
      <w:ins w:id="110" w:author="Jessica Stanis" w:date="2015-09-11T16:37:00Z">
        <w:r w:rsidR="00DC5484">
          <w:rPr>
            <w:rFonts w:ascii="Times New Roman" w:hAnsi="Times New Roman" w:cs="Times New Roman"/>
          </w:rPr>
          <w:t xml:space="preserve"> </w:t>
        </w:r>
      </w:ins>
      <w:proofErr w:type="spellStart"/>
      <w:r w:rsidR="00495B05">
        <w:rPr>
          <w:rFonts w:ascii="Times New Roman" w:hAnsi="Times New Roman" w:cs="Times New Roman"/>
        </w:rPr>
        <w:t>dB.</w:t>
      </w:r>
      <w:proofErr w:type="spellEnd"/>
      <w:r w:rsidR="00495B05">
        <w:rPr>
          <w:rFonts w:ascii="Times New Roman" w:hAnsi="Times New Roman" w:cs="Times New Roman"/>
        </w:rPr>
        <w:t xml:space="preserve"> And if a ‘No’ response is supplied, the volume in the next trial is increased by 1</w:t>
      </w:r>
      <w:ins w:id="111" w:author="Jessica Stanis" w:date="2015-09-11T16:37:00Z">
        <w:r w:rsidR="00DC5484">
          <w:rPr>
            <w:rFonts w:ascii="Times New Roman" w:hAnsi="Times New Roman" w:cs="Times New Roman"/>
          </w:rPr>
          <w:t xml:space="preserve"> </w:t>
        </w:r>
      </w:ins>
      <w:proofErr w:type="spellStart"/>
      <w:r w:rsidR="00495B05">
        <w:rPr>
          <w:rFonts w:ascii="Times New Roman" w:hAnsi="Times New Roman" w:cs="Times New Roman"/>
        </w:rPr>
        <w:t>dB.</w:t>
      </w:r>
      <w:proofErr w:type="spellEnd"/>
      <w:r w:rsidR="00495B05">
        <w:rPr>
          <w:rFonts w:ascii="Times New Roman" w:hAnsi="Times New Roman" w:cs="Times New Roman"/>
        </w:rPr>
        <w:t xml:space="preserve"> An experiment will include 30 trials per frequency. </w:t>
      </w:r>
    </w:p>
    <w:p w14:paraId="220E495A" w14:textId="13294AD0" w:rsidR="009911C0" w:rsidRDefault="009911C0" w:rsidP="009911C0">
      <w:pPr>
        <w:rPr>
          <w:rFonts w:ascii="Times New Roman" w:hAnsi="Times New Roman" w:cs="Times New Roman"/>
        </w:rPr>
      </w:pPr>
      <w:r>
        <w:rPr>
          <w:rFonts w:ascii="Times New Roman" w:hAnsi="Times New Roman" w:cs="Times New Roman"/>
          <w:b/>
        </w:rPr>
        <w:t xml:space="preserve">Figure 2. </w:t>
      </w:r>
      <w:r w:rsidRPr="00655BF8">
        <w:rPr>
          <w:rFonts w:ascii="Times New Roman" w:hAnsi="Times New Roman" w:cs="Times New Roman"/>
          <w:b/>
          <w:rPrChange w:id="112" w:author="Jessica Stanis" w:date="2015-09-11T15:47:00Z">
            <w:rPr>
              <w:rFonts w:ascii="Times New Roman" w:hAnsi="Times New Roman" w:cs="Times New Roman"/>
            </w:rPr>
          </w:rPrChange>
        </w:rPr>
        <w:t>A sample of a table that includes the required outputs from an auditory staircase experiment.</w:t>
      </w:r>
      <w:r>
        <w:rPr>
          <w:rFonts w:ascii="Times New Roman" w:hAnsi="Times New Roman" w:cs="Times New Roman"/>
        </w:rPr>
        <w:t xml:space="preserve"> Note that data reported are for a single subject (labeled Subject #1) and for a single frequency (1000 Hz). The table includes three columns: the trial number, the volume of the tone presented on t</w:t>
      </w:r>
      <w:r w:rsidR="000B5E21">
        <w:rPr>
          <w:rFonts w:ascii="Times New Roman" w:hAnsi="Times New Roman" w:cs="Times New Roman"/>
        </w:rPr>
        <w:t>hat trial</w:t>
      </w:r>
      <w:r>
        <w:rPr>
          <w:rFonts w:ascii="Times New Roman" w:hAnsi="Times New Roman" w:cs="Times New Roman"/>
        </w:rPr>
        <w:t xml:space="preserve"> (</w:t>
      </w:r>
      <w:ins w:id="113" w:author="Jessica Stanis" w:date="2015-09-11T16:38:00Z">
        <w:r w:rsidR="00DC5484">
          <w:rPr>
            <w:rFonts w:ascii="Times New Roman" w:hAnsi="Times New Roman" w:cs="Times New Roman"/>
          </w:rPr>
          <w:t xml:space="preserve">in </w:t>
        </w:r>
      </w:ins>
      <w:r>
        <w:rPr>
          <w:rFonts w:ascii="Times New Roman" w:hAnsi="Times New Roman" w:cs="Times New Roman"/>
        </w:rPr>
        <w:t>dB) and the response given by the participant</w:t>
      </w:r>
      <w:r w:rsidR="00132387">
        <w:rPr>
          <w:rFonts w:ascii="Times New Roman" w:hAnsi="Times New Roman" w:cs="Times New Roman"/>
        </w:rPr>
        <w:t>.</w:t>
      </w:r>
    </w:p>
    <w:p w14:paraId="7F1D3E47" w14:textId="7B82DE93" w:rsidR="00ED0480" w:rsidRDefault="00ED0480" w:rsidP="00ED0480">
      <w:pPr>
        <w:rPr>
          <w:rFonts w:ascii="Times New Roman" w:hAnsi="Times New Roman" w:cs="Times New Roman"/>
        </w:rPr>
      </w:pPr>
      <w:r>
        <w:rPr>
          <w:rFonts w:ascii="Times New Roman" w:hAnsi="Times New Roman" w:cs="Times New Roman"/>
          <w:b/>
        </w:rPr>
        <w:t>Figure 3.</w:t>
      </w:r>
      <w:r>
        <w:rPr>
          <w:rFonts w:ascii="Times New Roman" w:hAnsi="Times New Roman" w:cs="Times New Roman"/>
        </w:rPr>
        <w:t xml:space="preserve"> </w:t>
      </w:r>
      <w:r w:rsidRPr="00655BF8">
        <w:rPr>
          <w:rFonts w:ascii="Times New Roman" w:hAnsi="Times New Roman" w:cs="Times New Roman"/>
          <w:b/>
          <w:rPrChange w:id="114" w:author="Jessica Stanis" w:date="2015-09-11T15:48:00Z">
            <w:rPr>
              <w:rFonts w:ascii="Times New Roman" w:hAnsi="Times New Roman" w:cs="Times New Roman"/>
            </w:rPr>
          </w:rPrChange>
        </w:rPr>
        <w:t>Sample results from a single participant and with a single tone.</w:t>
      </w:r>
      <w:r>
        <w:rPr>
          <w:rFonts w:ascii="Times New Roman" w:hAnsi="Times New Roman" w:cs="Times New Roman"/>
        </w:rPr>
        <w:t xml:space="preserve"> The graph plots the volume </w:t>
      </w:r>
      <w:r w:rsidR="0012395F">
        <w:rPr>
          <w:rFonts w:ascii="Times New Roman" w:hAnsi="Times New Roman" w:cs="Times New Roman"/>
        </w:rPr>
        <w:t xml:space="preserve">of the tone played, in </w:t>
      </w:r>
      <w:del w:id="115" w:author="Jessica Stanis" w:date="2015-09-11T15:48:00Z">
        <w:r w:rsidR="0012395F" w:rsidDel="00655BF8">
          <w:rPr>
            <w:rFonts w:ascii="Times New Roman" w:hAnsi="Times New Roman" w:cs="Times New Roman"/>
          </w:rPr>
          <w:delText>D</w:delText>
        </w:r>
        <w:r w:rsidDel="00655BF8">
          <w:rPr>
            <w:rFonts w:ascii="Times New Roman" w:hAnsi="Times New Roman" w:cs="Times New Roman"/>
          </w:rPr>
          <w:delText>ecibels (</w:delText>
        </w:r>
      </w:del>
      <w:r>
        <w:rPr>
          <w:rFonts w:ascii="Times New Roman" w:hAnsi="Times New Roman" w:cs="Times New Roman"/>
        </w:rPr>
        <w:t>dB</w:t>
      </w:r>
      <w:del w:id="116" w:author="Jessica Stanis" w:date="2015-09-11T15:48:00Z">
        <w:r w:rsidDel="00655BF8">
          <w:rPr>
            <w:rFonts w:ascii="Times New Roman" w:hAnsi="Times New Roman" w:cs="Times New Roman"/>
          </w:rPr>
          <w:delText>)</w:delText>
        </w:r>
      </w:del>
      <w:r>
        <w:rPr>
          <w:rFonts w:ascii="Times New Roman" w:hAnsi="Times New Roman" w:cs="Times New Roman"/>
        </w:rPr>
        <w:t>, as</w:t>
      </w:r>
      <w:r w:rsidR="00C26F30">
        <w:rPr>
          <w:rFonts w:ascii="Times New Roman" w:hAnsi="Times New Roman" w:cs="Times New Roman"/>
        </w:rPr>
        <w:t xml:space="preserve"> a function of the trial number</w:t>
      </w:r>
      <w:r>
        <w:rPr>
          <w:rFonts w:ascii="Times New Roman" w:hAnsi="Times New Roman" w:cs="Times New Roman"/>
        </w:rPr>
        <w:t xml:space="preserve"> for each of the 30 trials. The main pattern is that the participant cannot hear any tone in the first few trials, producing a series of ‘No’ responses and </w:t>
      </w:r>
      <w:r w:rsidR="00C26F30">
        <w:rPr>
          <w:rFonts w:ascii="Times New Roman" w:hAnsi="Times New Roman" w:cs="Times New Roman"/>
        </w:rPr>
        <w:t>prompting</w:t>
      </w:r>
      <w:r>
        <w:rPr>
          <w:rFonts w:ascii="Times New Roman" w:hAnsi="Times New Roman" w:cs="Times New Roman"/>
        </w:rPr>
        <w:t xml:space="preserve"> volume increases until the auditory threshold is reached. At that point</w:t>
      </w:r>
      <w:r w:rsidR="00C26F30">
        <w:rPr>
          <w:rFonts w:ascii="Times New Roman" w:hAnsi="Times New Roman" w:cs="Times New Roman"/>
        </w:rPr>
        <w:t>,</w:t>
      </w:r>
      <w:r>
        <w:rPr>
          <w:rFonts w:ascii="Times New Roman" w:hAnsi="Times New Roman" w:cs="Times New Roman"/>
        </w:rPr>
        <w:t xml:space="preserve"> the participant moves back and forth between ‘No’ and ‘Yes’ responses allowing the researcher to identify the place at which sounds first become detectable. </w:t>
      </w:r>
    </w:p>
    <w:p w14:paraId="26BC9B87" w14:textId="58C7DD84" w:rsidR="00E02E51" w:rsidRDefault="00705D3D" w:rsidP="00D21D0B">
      <w:pPr>
        <w:rPr>
          <w:rFonts w:ascii="Times New Roman" w:hAnsi="Times New Roman" w:cs="Times New Roman"/>
        </w:rPr>
      </w:pPr>
      <w:r>
        <w:rPr>
          <w:rFonts w:ascii="Times New Roman" w:hAnsi="Times New Roman" w:cs="Times New Roman"/>
          <w:b/>
        </w:rPr>
        <w:t>Figure 4</w:t>
      </w:r>
      <w:r>
        <w:rPr>
          <w:rFonts w:ascii="Times New Roman" w:hAnsi="Times New Roman" w:cs="Times New Roman"/>
        </w:rPr>
        <w:t xml:space="preserve">. </w:t>
      </w:r>
      <w:r w:rsidRPr="00655BF8">
        <w:rPr>
          <w:rFonts w:ascii="Times New Roman" w:hAnsi="Times New Roman" w:cs="Times New Roman"/>
          <w:b/>
          <w:rPrChange w:id="117" w:author="Jessica Stanis" w:date="2015-09-11T15:48:00Z">
            <w:rPr>
              <w:rFonts w:ascii="Times New Roman" w:hAnsi="Times New Roman" w:cs="Times New Roman"/>
            </w:rPr>
          </w:rPrChange>
        </w:rPr>
        <w:t>Volume threshold as a function of frequency.</w:t>
      </w:r>
      <w:r>
        <w:rPr>
          <w:rFonts w:ascii="Times New Roman" w:hAnsi="Times New Roman" w:cs="Times New Roman"/>
        </w:rPr>
        <w:t xml:space="preserve"> Data shown are for a single participant, age 20 yrs. Because of the structure of the human auditory system, sounds with lower frequencies</w:t>
      </w:r>
      <w:del w:id="118" w:author="Jessica Stanis" w:date="2015-09-11T16:38:00Z">
        <w:r w:rsidDel="00DC5484">
          <w:rPr>
            <w:rFonts w:ascii="Times New Roman" w:hAnsi="Times New Roman" w:cs="Times New Roman"/>
          </w:rPr>
          <w:delText xml:space="preserve"> </w:delText>
        </w:r>
      </w:del>
      <w:r>
        <w:rPr>
          <w:rFonts w:ascii="Times New Roman" w:hAnsi="Times New Roman" w:cs="Times New Roman"/>
        </w:rPr>
        <w:t>—what are colloquially called lower pitched or deeper—</w:t>
      </w:r>
      <w:del w:id="119" w:author="Jessica Stanis" w:date="2015-09-11T16:38:00Z">
        <w:r w:rsidDel="00DC5484">
          <w:rPr>
            <w:rFonts w:ascii="Times New Roman" w:hAnsi="Times New Roman" w:cs="Times New Roman"/>
          </w:rPr>
          <w:delText xml:space="preserve"> </w:delText>
        </w:r>
      </w:del>
      <w:r>
        <w:rPr>
          <w:rFonts w:ascii="Times New Roman" w:hAnsi="Times New Roman" w:cs="Times New Roman"/>
        </w:rPr>
        <w:t xml:space="preserve">are easier to hear than high frequency (high-pitched) sounds. It takes a larger volume to make a high frequency sound audible. </w:t>
      </w:r>
    </w:p>
    <w:p w14:paraId="4E58C757" w14:textId="11DB8A24" w:rsidR="00E02E51" w:rsidRDefault="00A97228" w:rsidP="00E02E51">
      <w:pPr>
        <w:rPr>
          <w:rFonts w:ascii="Times New Roman" w:hAnsi="Times New Roman" w:cs="Times New Roman"/>
        </w:rPr>
      </w:pPr>
      <w:r>
        <w:rPr>
          <w:rFonts w:ascii="Times New Roman" w:hAnsi="Times New Roman" w:cs="Times New Roman"/>
          <w:b/>
        </w:rPr>
        <w:t>Figure 5</w:t>
      </w:r>
      <w:r>
        <w:rPr>
          <w:rFonts w:ascii="Times New Roman" w:hAnsi="Times New Roman" w:cs="Times New Roman"/>
        </w:rPr>
        <w:t xml:space="preserve">. </w:t>
      </w:r>
      <w:r w:rsidR="00A14E73" w:rsidRPr="00655BF8">
        <w:rPr>
          <w:rFonts w:ascii="Times New Roman" w:hAnsi="Times New Roman" w:cs="Times New Roman"/>
          <w:b/>
          <w:rPrChange w:id="120" w:author="Jessica Stanis" w:date="2015-09-11T15:48:00Z">
            <w:rPr>
              <w:rFonts w:ascii="Times New Roman" w:hAnsi="Times New Roman" w:cs="Times New Roman"/>
            </w:rPr>
          </w:rPrChange>
        </w:rPr>
        <w:t>Volume thresholds as a function of frequency and age.</w:t>
      </w:r>
      <w:r w:rsidR="00A14E73">
        <w:rPr>
          <w:rFonts w:ascii="Times New Roman" w:hAnsi="Times New Roman" w:cs="Times New Roman"/>
        </w:rPr>
        <w:t xml:space="preserve"> In general, volume thresholds increase as people age. In addition, the disparity between low and high frequency sounds grows. </w:t>
      </w:r>
      <w:r w:rsidR="007E2681">
        <w:rPr>
          <w:rFonts w:ascii="Times New Roman" w:hAnsi="Times New Roman" w:cs="Times New Roman"/>
        </w:rPr>
        <w:t>To be audible to someone</w:t>
      </w:r>
      <w:r w:rsidR="00A14E73">
        <w:rPr>
          <w:rFonts w:ascii="Times New Roman" w:hAnsi="Times New Roman" w:cs="Times New Roman"/>
        </w:rPr>
        <w:t xml:space="preserve"> age</w:t>
      </w:r>
      <w:r w:rsidR="007E2681">
        <w:rPr>
          <w:rFonts w:ascii="Times New Roman" w:hAnsi="Times New Roman" w:cs="Times New Roman"/>
        </w:rPr>
        <w:t>d</w:t>
      </w:r>
      <w:r w:rsidR="00A14E73">
        <w:rPr>
          <w:rFonts w:ascii="Times New Roman" w:hAnsi="Times New Roman" w:cs="Times New Roman"/>
        </w:rPr>
        <w:t xml:space="preserve"> around 60</w:t>
      </w:r>
      <w:ins w:id="121" w:author="Jessica Stanis" w:date="2015-09-11T16:39:00Z">
        <w:r w:rsidR="00DC5484">
          <w:rPr>
            <w:rFonts w:ascii="Times New Roman" w:hAnsi="Times New Roman" w:cs="Times New Roman"/>
          </w:rPr>
          <w:t xml:space="preserve"> </w:t>
        </w:r>
        <w:proofErr w:type="spellStart"/>
        <w:r w:rsidR="00DC5484">
          <w:rPr>
            <w:rFonts w:ascii="Times New Roman" w:hAnsi="Times New Roman" w:cs="Times New Roman"/>
          </w:rPr>
          <w:t>yrs</w:t>
        </w:r>
        <w:proofErr w:type="spellEnd"/>
        <w:r w:rsidR="00DC5484">
          <w:rPr>
            <w:rFonts w:ascii="Times New Roman" w:hAnsi="Times New Roman" w:cs="Times New Roman"/>
          </w:rPr>
          <w:t>,</w:t>
        </w:r>
      </w:ins>
      <w:r w:rsidR="00A14E73">
        <w:rPr>
          <w:rFonts w:ascii="Times New Roman" w:hAnsi="Times New Roman" w:cs="Times New Roman"/>
        </w:rPr>
        <w:t xml:space="preserve"> a </w:t>
      </w:r>
      <w:r w:rsidR="00CA7E9A">
        <w:rPr>
          <w:rFonts w:ascii="Times New Roman" w:hAnsi="Times New Roman" w:cs="Times New Roman"/>
        </w:rPr>
        <w:t xml:space="preserve">high </w:t>
      </w:r>
      <w:r w:rsidR="00A14E73">
        <w:rPr>
          <w:rFonts w:ascii="Times New Roman" w:hAnsi="Times New Roman" w:cs="Times New Roman"/>
        </w:rPr>
        <w:t xml:space="preserve">frequency sound needs be almost </w:t>
      </w:r>
      <w:ins w:id="122" w:author="Jessica Stanis" w:date="2015-09-11T16:40:00Z">
        <w:r w:rsidR="00DC5484">
          <w:rPr>
            <w:rFonts w:ascii="Times New Roman" w:hAnsi="Times New Roman" w:cs="Times New Roman"/>
          </w:rPr>
          <w:t>four</w:t>
        </w:r>
      </w:ins>
      <w:del w:id="123" w:author="Jessica Stanis" w:date="2015-09-11T16:40:00Z">
        <w:r w:rsidR="00C5298F" w:rsidDel="00DC5484">
          <w:rPr>
            <w:rFonts w:ascii="Times New Roman" w:hAnsi="Times New Roman" w:cs="Times New Roman"/>
          </w:rPr>
          <w:delText>4</w:delText>
        </w:r>
      </w:del>
      <w:r w:rsidR="007E2681">
        <w:rPr>
          <w:rFonts w:ascii="Times New Roman" w:hAnsi="Times New Roman" w:cs="Times New Roman"/>
        </w:rPr>
        <w:t xml:space="preserve"> times as loud</w:t>
      </w:r>
      <w:r w:rsidR="00A14E73">
        <w:rPr>
          <w:rFonts w:ascii="Times New Roman" w:hAnsi="Times New Roman" w:cs="Times New Roman"/>
        </w:rPr>
        <w:t xml:space="preserve"> as it would have </w:t>
      </w:r>
      <w:r w:rsidR="007E2681">
        <w:rPr>
          <w:rFonts w:ascii="Times New Roman" w:hAnsi="Times New Roman" w:cs="Times New Roman"/>
        </w:rPr>
        <w:t>been to be audible by someone aged</w:t>
      </w:r>
      <w:r w:rsidR="00A14E73">
        <w:rPr>
          <w:rFonts w:ascii="Times New Roman" w:hAnsi="Times New Roman" w:cs="Times New Roman"/>
        </w:rPr>
        <w:t xml:space="preserve"> 20</w:t>
      </w:r>
      <w:ins w:id="124" w:author="Jessica Stanis" w:date="2015-09-11T16:40:00Z">
        <w:r w:rsidR="00DC5484">
          <w:rPr>
            <w:rFonts w:ascii="Times New Roman" w:hAnsi="Times New Roman" w:cs="Times New Roman"/>
          </w:rPr>
          <w:t xml:space="preserve"> yrs</w:t>
        </w:r>
      </w:ins>
      <w:r w:rsidR="00A14E73">
        <w:rPr>
          <w:rFonts w:ascii="Times New Roman" w:hAnsi="Times New Roman" w:cs="Times New Roman"/>
        </w:rPr>
        <w:t xml:space="preserve">. </w:t>
      </w:r>
    </w:p>
    <w:p w14:paraId="4652026A" w14:textId="397244EE" w:rsidR="00FB35C0" w:rsidRPr="00FB35C0" w:rsidRDefault="00FB35C0" w:rsidP="00FB35C0">
      <w:pPr>
        <w:rPr>
          <w:rFonts w:ascii="Times New Roman" w:hAnsi="Times New Roman" w:cs="Times New Roman"/>
        </w:rPr>
      </w:pPr>
      <w:r>
        <w:rPr>
          <w:rFonts w:ascii="Times New Roman" w:hAnsi="Times New Roman" w:cs="Times New Roman"/>
          <w:b/>
        </w:rPr>
        <w:t>Figure 6</w:t>
      </w:r>
      <w:r>
        <w:rPr>
          <w:rFonts w:ascii="Times New Roman" w:hAnsi="Times New Roman" w:cs="Times New Roman"/>
        </w:rPr>
        <w:t xml:space="preserve">. </w:t>
      </w:r>
      <w:r w:rsidRPr="00655BF8">
        <w:rPr>
          <w:rFonts w:ascii="Times New Roman" w:hAnsi="Times New Roman" w:cs="Times New Roman"/>
          <w:b/>
          <w:rPrChange w:id="125" w:author="Jessica Stanis" w:date="2015-09-11T15:48:00Z">
            <w:rPr>
              <w:rFonts w:ascii="Times New Roman" w:hAnsi="Times New Roman" w:cs="Times New Roman"/>
            </w:rPr>
          </w:rPrChange>
        </w:rPr>
        <w:t xml:space="preserve">Volume thresholds for a hearing impaired individual (60 </w:t>
      </w:r>
      <w:proofErr w:type="spellStart"/>
      <w:r w:rsidRPr="00655BF8">
        <w:rPr>
          <w:rFonts w:ascii="Times New Roman" w:hAnsi="Times New Roman" w:cs="Times New Roman"/>
          <w:b/>
          <w:rPrChange w:id="126" w:author="Jessica Stanis" w:date="2015-09-11T15:48:00Z">
            <w:rPr>
              <w:rFonts w:ascii="Times New Roman" w:hAnsi="Times New Roman" w:cs="Times New Roman"/>
            </w:rPr>
          </w:rPrChange>
        </w:rPr>
        <w:t>yrs</w:t>
      </w:r>
      <w:proofErr w:type="spellEnd"/>
      <w:r w:rsidRPr="00655BF8">
        <w:rPr>
          <w:rFonts w:ascii="Times New Roman" w:hAnsi="Times New Roman" w:cs="Times New Roman"/>
          <w:b/>
          <w:rPrChange w:id="127" w:author="Jessica Stanis" w:date="2015-09-11T15:48:00Z">
            <w:rPr>
              <w:rFonts w:ascii="Times New Roman" w:hAnsi="Times New Roman" w:cs="Times New Roman"/>
            </w:rPr>
          </w:rPrChange>
        </w:rPr>
        <w:t xml:space="preserve">) </w:t>
      </w:r>
      <w:r w:rsidR="00E92580" w:rsidRPr="00655BF8">
        <w:rPr>
          <w:rFonts w:ascii="Times New Roman" w:hAnsi="Times New Roman" w:cs="Times New Roman"/>
          <w:b/>
          <w:rPrChange w:id="128" w:author="Jessica Stanis" w:date="2015-09-11T15:48:00Z">
            <w:rPr>
              <w:rFonts w:ascii="Times New Roman" w:hAnsi="Times New Roman" w:cs="Times New Roman"/>
            </w:rPr>
          </w:rPrChange>
        </w:rPr>
        <w:t>compared with an unimpaired age</w:t>
      </w:r>
      <w:ins w:id="129" w:author="Jessica Stanis" w:date="2015-09-11T16:42:00Z">
        <w:r w:rsidR="00DC5484">
          <w:rPr>
            <w:rFonts w:ascii="Times New Roman" w:hAnsi="Times New Roman" w:cs="Times New Roman"/>
            <w:b/>
          </w:rPr>
          <w:t xml:space="preserve"> </w:t>
        </w:r>
      </w:ins>
      <w:del w:id="130" w:author="Jessica Stanis" w:date="2015-09-11T16:42:00Z">
        <w:r w:rsidR="00E92580" w:rsidRPr="00655BF8" w:rsidDel="00DC5484">
          <w:rPr>
            <w:rFonts w:ascii="Times New Roman" w:hAnsi="Times New Roman" w:cs="Times New Roman"/>
            <w:b/>
            <w:rPrChange w:id="131" w:author="Jessica Stanis" w:date="2015-09-11T15:48:00Z">
              <w:rPr>
                <w:rFonts w:ascii="Times New Roman" w:hAnsi="Times New Roman" w:cs="Times New Roman"/>
              </w:rPr>
            </w:rPrChange>
          </w:rPr>
          <w:delText xml:space="preserve"> </w:delText>
        </w:r>
      </w:del>
      <w:r w:rsidRPr="00655BF8">
        <w:rPr>
          <w:rFonts w:ascii="Times New Roman" w:hAnsi="Times New Roman" w:cs="Times New Roman"/>
          <w:b/>
          <w:rPrChange w:id="132" w:author="Jessica Stanis" w:date="2015-09-11T15:48:00Z">
            <w:rPr>
              <w:rFonts w:ascii="Times New Roman" w:hAnsi="Times New Roman" w:cs="Times New Roman"/>
            </w:rPr>
          </w:rPrChange>
        </w:rPr>
        <w:t>match.</w:t>
      </w:r>
      <w:r>
        <w:rPr>
          <w:rFonts w:ascii="Times New Roman" w:hAnsi="Times New Roman" w:cs="Times New Roman"/>
        </w:rPr>
        <w:t xml:space="preserve"> Hearing impairment often affects only a portion of frequency space. The impaired individual shown </w:t>
      </w:r>
      <w:r w:rsidR="00E92580">
        <w:rPr>
          <w:rFonts w:ascii="Times New Roman" w:hAnsi="Times New Roman" w:cs="Times New Roman"/>
        </w:rPr>
        <w:t>here</w:t>
      </w:r>
      <w:r>
        <w:rPr>
          <w:rFonts w:ascii="Times New Roman" w:hAnsi="Times New Roman" w:cs="Times New Roman"/>
        </w:rPr>
        <w:t xml:space="preserve"> suffers severe impairment</w:t>
      </w:r>
      <w:del w:id="133" w:author="Jessica Stanis" w:date="2015-09-11T16:43:00Z">
        <w:r w:rsidDel="00441C41">
          <w:rPr>
            <w:rFonts w:ascii="Times New Roman" w:hAnsi="Times New Roman" w:cs="Times New Roman"/>
          </w:rPr>
          <w:delText xml:space="preserve"> </w:delText>
        </w:r>
      </w:del>
      <w:r>
        <w:rPr>
          <w:rFonts w:ascii="Times New Roman" w:hAnsi="Times New Roman" w:cs="Times New Roman"/>
        </w:rPr>
        <w:t>—very high thresholds—</w:t>
      </w:r>
      <w:del w:id="134" w:author="Jessica Stanis" w:date="2015-09-11T16:43:00Z">
        <w:r w:rsidDel="00441C41">
          <w:rPr>
            <w:rFonts w:ascii="Times New Roman" w:hAnsi="Times New Roman" w:cs="Times New Roman"/>
          </w:rPr>
          <w:delText xml:space="preserve"> </w:delText>
        </w:r>
      </w:del>
      <w:r>
        <w:rPr>
          <w:rFonts w:ascii="Times New Roman" w:hAnsi="Times New Roman" w:cs="Times New Roman"/>
        </w:rPr>
        <w:t>at 4 and 5 kHz, but appears otherw</w:t>
      </w:r>
      <w:r w:rsidR="00BA4D85">
        <w:rPr>
          <w:rFonts w:ascii="Times New Roman" w:hAnsi="Times New Roman" w:cs="Times New Roman"/>
        </w:rPr>
        <w:t>ise normal compared with an age</w:t>
      </w:r>
      <w:ins w:id="135" w:author="Jessica Stanis" w:date="2015-09-11T16:43:00Z">
        <w:r w:rsidR="00245D26">
          <w:rPr>
            <w:rFonts w:ascii="Times New Roman" w:hAnsi="Times New Roman" w:cs="Times New Roman"/>
          </w:rPr>
          <w:t>-</w:t>
        </w:r>
      </w:ins>
      <w:del w:id="136" w:author="Jessica Stanis" w:date="2015-09-11T16:43:00Z">
        <w:r w:rsidR="00BA4D85" w:rsidDel="00245D26">
          <w:rPr>
            <w:rFonts w:ascii="Times New Roman" w:hAnsi="Times New Roman" w:cs="Times New Roman"/>
          </w:rPr>
          <w:delText xml:space="preserve"> </w:delText>
        </w:r>
      </w:del>
      <w:r>
        <w:rPr>
          <w:rFonts w:ascii="Times New Roman" w:hAnsi="Times New Roman" w:cs="Times New Roman"/>
        </w:rPr>
        <w:t xml:space="preserve">matched control. </w:t>
      </w:r>
    </w:p>
    <w:sectPr w:rsidR="00FB35C0" w:rsidRPr="00FB35C0"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2" w:author="Jessica Stanis" w:date="2015-09-11T16:07:00Z" w:initials="JS">
    <w:p w14:paraId="13A477E3" w14:textId="3CB8F232" w:rsidR="00BD2040" w:rsidRDefault="00BD2040">
      <w:pPr>
        <w:pStyle w:val="CommentText"/>
      </w:pPr>
      <w:r>
        <w:rPr>
          <w:rStyle w:val="CommentReference"/>
        </w:rPr>
        <w:annotationRef/>
      </w:r>
      <w:r>
        <w:t>This material should be in the Analyzing Results section.</w:t>
      </w:r>
    </w:p>
  </w:comment>
  <w:comment w:id="89" w:author="Jessica Stanis" w:date="2015-09-11T16:50:00Z" w:initials="JS">
    <w:p w14:paraId="7A0C9144" w14:textId="76080E41" w:rsidR="00BD2040" w:rsidRDefault="00BD2040">
      <w:pPr>
        <w:pStyle w:val="CommentText"/>
      </w:pPr>
      <w:r>
        <w:rPr>
          <w:rStyle w:val="CommentReference"/>
        </w:rPr>
        <w:annotationRef/>
      </w:r>
      <w:r>
        <w:t>Can you add an application? Are there studies describing musicians’ abilities?</w:t>
      </w:r>
    </w:p>
  </w:comment>
  <w:comment w:id="101" w:author="Jessica Stanis" w:date="2015-09-11T16:34:00Z" w:initials="JS">
    <w:p w14:paraId="15EAF3F6" w14:textId="77777777" w:rsidR="00BD2040" w:rsidRDefault="00BD2040">
      <w:pPr>
        <w:pStyle w:val="CommentText"/>
      </w:pPr>
      <w:r>
        <w:rPr>
          <w:rStyle w:val="CommentReference"/>
        </w:rPr>
        <w:annotationRef/>
      </w:r>
      <w:r>
        <w:t xml:space="preserve">Can this difference point to the localization of damage, </w:t>
      </w:r>
      <w:r w:rsidRPr="00E154F9">
        <w:rPr>
          <w:i/>
        </w:rPr>
        <w:t>i.e.</w:t>
      </w:r>
      <w:r>
        <w:t>, auditory cortex rather than the inner ear?</w:t>
      </w:r>
    </w:p>
    <w:p w14:paraId="719DF07E" w14:textId="77777777" w:rsidR="00AD78CF" w:rsidRDefault="00AD78CF">
      <w:pPr>
        <w:pStyle w:val="CommentText"/>
      </w:pPr>
    </w:p>
    <w:p w14:paraId="391FDB9A" w14:textId="53200097" w:rsidR="00AD78CF" w:rsidRDefault="00AD78CF">
      <w:pPr>
        <w:pStyle w:val="CommentText"/>
      </w:pPr>
      <w:r>
        <w:t xml:space="preserve">No it could have to do with deterioration of parts of the inner ear with different sensitivities.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A477E3" w15:done="0"/>
  <w15:commentEx w15:paraId="7A0C9144" w15:done="0"/>
  <w15:commentEx w15:paraId="391FDB9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A72C4"/>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Flombaum">
    <w15:presenceInfo w15:providerId="None" w15:userId="Jonathan Flomb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8" w:nlCheck="1" w:checkStyle="0"/>
  <w:activeWritingStyle w:appName="MSWord" w:lang="en-GB" w:vendorID="64" w:dllVersion="131078" w:nlCheck="1" w:checkStyle="0"/>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075C5"/>
    <w:rsid w:val="000242B3"/>
    <w:rsid w:val="00026A53"/>
    <w:rsid w:val="00031FC7"/>
    <w:rsid w:val="000331A6"/>
    <w:rsid w:val="000363F1"/>
    <w:rsid w:val="000401FF"/>
    <w:rsid w:val="000419E9"/>
    <w:rsid w:val="00047254"/>
    <w:rsid w:val="00050FD9"/>
    <w:rsid w:val="000510F9"/>
    <w:rsid w:val="00052503"/>
    <w:rsid w:val="00054AF4"/>
    <w:rsid w:val="0005784B"/>
    <w:rsid w:val="00066903"/>
    <w:rsid w:val="0008482E"/>
    <w:rsid w:val="0008551E"/>
    <w:rsid w:val="0009217E"/>
    <w:rsid w:val="000930C5"/>
    <w:rsid w:val="00095673"/>
    <w:rsid w:val="000A1F51"/>
    <w:rsid w:val="000B5E21"/>
    <w:rsid w:val="000B7042"/>
    <w:rsid w:val="000D036C"/>
    <w:rsid w:val="000D2C46"/>
    <w:rsid w:val="000D3716"/>
    <w:rsid w:val="000D7C3D"/>
    <w:rsid w:val="000E0ADD"/>
    <w:rsid w:val="000E20EF"/>
    <w:rsid w:val="000E400D"/>
    <w:rsid w:val="00102FEA"/>
    <w:rsid w:val="001060D5"/>
    <w:rsid w:val="00113E3B"/>
    <w:rsid w:val="0011610C"/>
    <w:rsid w:val="00121D5B"/>
    <w:rsid w:val="0012395F"/>
    <w:rsid w:val="001255E0"/>
    <w:rsid w:val="00132387"/>
    <w:rsid w:val="00141808"/>
    <w:rsid w:val="00150467"/>
    <w:rsid w:val="00150EB5"/>
    <w:rsid w:val="00151E01"/>
    <w:rsid w:val="001609D8"/>
    <w:rsid w:val="00166C47"/>
    <w:rsid w:val="001735C4"/>
    <w:rsid w:val="0018125A"/>
    <w:rsid w:val="00181BE1"/>
    <w:rsid w:val="00182B6C"/>
    <w:rsid w:val="00182F85"/>
    <w:rsid w:val="0018618E"/>
    <w:rsid w:val="001A034D"/>
    <w:rsid w:val="001A3C90"/>
    <w:rsid w:val="001B0A1B"/>
    <w:rsid w:val="001C136E"/>
    <w:rsid w:val="001C3D7C"/>
    <w:rsid w:val="001D7E80"/>
    <w:rsid w:val="001E40CC"/>
    <w:rsid w:val="001E67D2"/>
    <w:rsid w:val="001F1872"/>
    <w:rsid w:val="001F4052"/>
    <w:rsid w:val="001F6EDF"/>
    <w:rsid w:val="001F724D"/>
    <w:rsid w:val="002104DE"/>
    <w:rsid w:val="00211FCF"/>
    <w:rsid w:val="00215DA1"/>
    <w:rsid w:val="00223B73"/>
    <w:rsid w:val="00225CE2"/>
    <w:rsid w:val="002408E3"/>
    <w:rsid w:val="002412C6"/>
    <w:rsid w:val="00245D26"/>
    <w:rsid w:val="0025427D"/>
    <w:rsid w:val="002626C5"/>
    <w:rsid w:val="00264B5D"/>
    <w:rsid w:val="00281200"/>
    <w:rsid w:val="00286B40"/>
    <w:rsid w:val="002920C0"/>
    <w:rsid w:val="002B1287"/>
    <w:rsid w:val="002B71F7"/>
    <w:rsid w:val="002C4C46"/>
    <w:rsid w:val="002D3FE5"/>
    <w:rsid w:val="002E5CBD"/>
    <w:rsid w:val="00304653"/>
    <w:rsid w:val="00307843"/>
    <w:rsid w:val="00323866"/>
    <w:rsid w:val="00336AB9"/>
    <w:rsid w:val="00353CD3"/>
    <w:rsid w:val="00354D9C"/>
    <w:rsid w:val="00383E9F"/>
    <w:rsid w:val="00384C1C"/>
    <w:rsid w:val="00390DFF"/>
    <w:rsid w:val="003A2699"/>
    <w:rsid w:val="003A5916"/>
    <w:rsid w:val="003C4E93"/>
    <w:rsid w:val="003D3AFD"/>
    <w:rsid w:val="003D7046"/>
    <w:rsid w:val="003F4D6F"/>
    <w:rsid w:val="00404C88"/>
    <w:rsid w:val="00414318"/>
    <w:rsid w:val="004149C1"/>
    <w:rsid w:val="004160BE"/>
    <w:rsid w:val="004354AA"/>
    <w:rsid w:val="00437FC9"/>
    <w:rsid w:val="00441C41"/>
    <w:rsid w:val="00442C4D"/>
    <w:rsid w:val="0045001E"/>
    <w:rsid w:val="00467282"/>
    <w:rsid w:val="004756D5"/>
    <w:rsid w:val="0047688E"/>
    <w:rsid w:val="004806B7"/>
    <w:rsid w:val="00480A77"/>
    <w:rsid w:val="004952A6"/>
    <w:rsid w:val="00495B05"/>
    <w:rsid w:val="00496463"/>
    <w:rsid w:val="00497048"/>
    <w:rsid w:val="004A18F5"/>
    <w:rsid w:val="004B25E0"/>
    <w:rsid w:val="004C2C78"/>
    <w:rsid w:val="004E6A0B"/>
    <w:rsid w:val="004F06C2"/>
    <w:rsid w:val="004F2EF4"/>
    <w:rsid w:val="004F59DC"/>
    <w:rsid w:val="004F787D"/>
    <w:rsid w:val="0051701C"/>
    <w:rsid w:val="0052303E"/>
    <w:rsid w:val="00525449"/>
    <w:rsid w:val="00530F8A"/>
    <w:rsid w:val="005373F3"/>
    <w:rsid w:val="00543BE0"/>
    <w:rsid w:val="00547408"/>
    <w:rsid w:val="00557B03"/>
    <w:rsid w:val="005607E3"/>
    <w:rsid w:val="005724D4"/>
    <w:rsid w:val="00576BFD"/>
    <w:rsid w:val="00587362"/>
    <w:rsid w:val="00594C41"/>
    <w:rsid w:val="00597F7A"/>
    <w:rsid w:val="005B00B0"/>
    <w:rsid w:val="005B442B"/>
    <w:rsid w:val="005B6CC0"/>
    <w:rsid w:val="005C551B"/>
    <w:rsid w:val="005C694F"/>
    <w:rsid w:val="005C72EE"/>
    <w:rsid w:val="005C7D8E"/>
    <w:rsid w:val="005D30C0"/>
    <w:rsid w:val="005F7E9F"/>
    <w:rsid w:val="00602D4A"/>
    <w:rsid w:val="00606077"/>
    <w:rsid w:val="0060607F"/>
    <w:rsid w:val="00611584"/>
    <w:rsid w:val="00614709"/>
    <w:rsid w:val="006207DC"/>
    <w:rsid w:val="00626C2A"/>
    <w:rsid w:val="0063391B"/>
    <w:rsid w:val="006340DB"/>
    <w:rsid w:val="006414F3"/>
    <w:rsid w:val="006422E3"/>
    <w:rsid w:val="00642C48"/>
    <w:rsid w:val="00652243"/>
    <w:rsid w:val="00655BF8"/>
    <w:rsid w:val="00661B2D"/>
    <w:rsid w:val="006639E3"/>
    <w:rsid w:val="00664DE4"/>
    <w:rsid w:val="00671C44"/>
    <w:rsid w:val="00672EC8"/>
    <w:rsid w:val="00677168"/>
    <w:rsid w:val="00682278"/>
    <w:rsid w:val="00693ADE"/>
    <w:rsid w:val="00694B44"/>
    <w:rsid w:val="006A0BE6"/>
    <w:rsid w:val="006A4D86"/>
    <w:rsid w:val="006A5547"/>
    <w:rsid w:val="006A5A4E"/>
    <w:rsid w:val="006B7F07"/>
    <w:rsid w:val="006C2DEA"/>
    <w:rsid w:val="006D1120"/>
    <w:rsid w:val="006D301A"/>
    <w:rsid w:val="006D7BB5"/>
    <w:rsid w:val="006E74DC"/>
    <w:rsid w:val="006F200E"/>
    <w:rsid w:val="00700118"/>
    <w:rsid w:val="00705D3D"/>
    <w:rsid w:val="00711375"/>
    <w:rsid w:val="00732079"/>
    <w:rsid w:val="00733BD3"/>
    <w:rsid w:val="00745E8F"/>
    <w:rsid w:val="00746182"/>
    <w:rsid w:val="00750C4B"/>
    <w:rsid w:val="00756BF6"/>
    <w:rsid w:val="00757626"/>
    <w:rsid w:val="00764970"/>
    <w:rsid w:val="00784D0D"/>
    <w:rsid w:val="0078724E"/>
    <w:rsid w:val="00790919"/>
    <w:rsid w:val="0079092B"/>
    <w:rsid w:val="00792257"/>
    <w:rsid w:val="007926AF"/>
    <w:rsid w:val="007A3110"/>
    <w:rsid w:val="007A6FD6"/>
    <w:rsid w:val="007B331E"/>
    <w:rsid w:val="007B4E74"/>
    <w:rsid w:val="007E2681"/>
    <w:rsid w:val="007E2D3A"/>
    <w:rsid w:val="007F31F7"/>
    <w:rsid w:val="007F47D2"/>
    <w:rsid w:val="007F76EE"/>
    <w:rsid w:val="008029E0"/>
    <w:rsid w:val="0080780C"/>
    <w:rsid w:val="0081037F"/>
    <w:rsid w:val="00815AE4"/>
    <w:rsid w:val="00817DDF"/>
    <w:rsid w:val="00820080"/>
    <w:rsid w:val="0082188D"/>
    <w:rsid w:val="00830116"/>
    <w:rsid w:val="00831289"/>
    <w:rsid w:val="0083248B"/>
    <w:rsid w:val="0083413E"/>
    <w:rsid w:val="00834A19"/>
    <w:rsid w:val="008376E1"/>
    <w:rsid w:val="00856C6E"/>
    <w:rsid w:val="00884DD7"/>
    <w:rsid w:val="008936AB"/>
    <w:rsid w:val="008B306C"/>
    <w:rsid w:val="008B3339"/>
    <w:rsid w:val="008D6C5E"/>
    <w:rsid w:val="008D6E0D"/>
    <w:rsid w:val="008F01A3"/>
    <w:rsid w:val="008F3874"/>
    <w:rsid w:val="009136EB"/>
    <w:rsid w:val="00913CF6"/>
    <w:rsid w:val="009165E5"/>
    <w:rsid w:val="00925974"/>
    <w:rsid w:val="0093131F"/>
    <w:rsid w:val="00954F11"/>
    <w:rsid w:val="0095503A"/>
    <w:rsid w:val="00965367"/>
    <w:rsid w:val="00966741"/>
    <w:rsid w:val="0098745A"/>
    <w:rsid w:val="0099075F"/>
    <w:rsid w:val="009911C0"/>
    <w:rsid w:val="009929CC"/>
    <w:rsid w:val="009A08FD"/>
    <w:rsid w:val="009A413B"/>
    <w:rsid w:val="009B2001"/>
    <w:rsid w:val="009B75A4"/>
    <w:rsid w:val="009C53D4"/>
    <w:rsid w:val="009C670D"/>
    <w:rsid w:val="009D535C"/>
    <w:rsid w:val="009D5784"/>
    <w:rsid w:val="009F01BE"/>
    <w:rsid w:val="009F3D37"/>
    <w:rsid w:val="009F44BC"/>
    <w:rsid w:val="00A0250F"/>
    <w:rsid w:val="00A10D17"/>
    <w:rsid w:val="00A10E92"/>
    <w:rsid w:val="00A14B25"/>
    <w:rsid w:val="00A14E73"/>
    <w:rsid w:val="00A2302D"/>
    <w:rsid w:val="00A25881"/>
    <w:rsid w:val="00A31A89"/>
    <w:rsid w:val="00A320B0"/>
    <w:rsid w:val="00A50282"/>
    <w:rsid w:val="00A720E3"/>
    <w:rsid w:val="00A75725"/>
    <w:rsid w:val="00A7677C"/>
    <w:rsid w:val="00A838D6"/>
    <w:rsid w:val="00A93BC8"/>
    <w:rsid w:val="00A97228"/>
    <w:rsid w:val="00AB44FD"/>
    <w:rsid w:val="00AB734A"/>
    <w:rsid w:val="00AC05FA"/>
    <w:rsid w:val="00AD05D8"/>
    <w:rsid w:val="00AD469C"/>
    <w:rsid w:val="00AD78CF"/>
    <w:rsid w:val="00AF2A16"/>
    <w:rsid w:val="00AF6052"/>
    <w:rsid w:val="00AF60A8"/>
    <w:rsid w:val="00B00141"/>
    <w:rsid w:val="00B05C43"/>
    <w:rsid w:val="00B1789C"/>
    <w:rsid w:val="00B22407"/>
    <w:rsid w:val="00B32E49"/>
    <w:rsid w:val="00B33483"/>
    <w:rsid w:val="00B348C9"/>
    <w:rsid w:val="00B35BEA"/>
    <w:rsid w:val="00B35C1B"/>
    <w:rsid w:val="00B453E4"/>
    <w:rsid w:val="00B46BA1"/>
    <w:rsid w:val="00B501DD"/>
    <w:rsid w:val="00B5426D"/>
    <w:rsid w:val="00B556A5"/>
    <w:rsid w:val="00B55C67"/>
    <w:rsid w:val="00B63826"/>
    <w:rsid w:val="00B67568"/>
    <w:rsid w:val="00B70C93"/>
    <w:rsid w:val="00B7722C"/>
    <w:rsid w:val="00B775DE"/>
    <w:rsid w:val="00B814AF"/>
    <w:rsid w:val="00B84E81"/>
    <w:rsid w:val="00B962D9"/>
    <w:rsid w:val="00BA4D85"/>
    <w:rsid w:val="00BB61B3"/>
    <w:rsid w:val="00BD2040"/>
    <w:rsid w:val="00BD3D12"/>
    <w:rsid w:val="00BE046A"/>
    <w:rsid w:val="00BF490F"/>
    <w:rsid w:val="00C06C9C"/>
    <w:rsid w:val="00C06D67"/>
    <w:rsid w:val="00C124F6"/>
    <w:rsid w:val="00C12940"/>
    <w:rsid w:val="00C2607A"/>
    <w:rsid w:val="00C26DEA"/>
    <w:rsid w:val="00C26F30"/>
    <w:rsid w:val="00C3316A"/>
    <w:rsid w:val="00C5298F"/>
    <w:rsid w:val="00C67919"/>
    <w:rsid w:val="00C71533"/>
    <w:rsid w:val="00C76BB5"/>
    <w:rsid w:val="00C82069"/>
    <w:rsid w:val="00C92A96"/>
    <w:rsid w:val="00C938B9"/>
    <w:rsid w:val="00C94AB2"/>
    <w:rsid w:val="00CA28FE"/>
    <w:rsid w:val="00CA7E9A"/>
    <w:rsid w:val="00CB08DF"/>
    <w:rsid w:val="00CC1DEC"/>
    <w:rsid w:val="00CE1B4D"/>
    <w:rsid w:val="00CE2BA3"/>
    <w:rsid w:val="00CE36C5"/>
    <w:rsid w:val="00D14E24"/>
    <w:rsid w:val="00D210CD"/>
    <w:rsid w:val="00D21D0B"/>
    <w:rsid w:val="00D30EAC"/>
    <w:rsid w:val="00D35BCD"/>
    <w:rsid w:val="00D4648E"/>
    <w:rsid w:val="00D53287"/>
    <w:rsid w:val="00D80473"/>
    <w:rsid w:val="00D8178E"/>
    <w:rsid w:val="00D8678B"/>
    <w:rsid w:val="00D91C56"/>
    <w:rsid w:val="00D97D24"/>
    <w:rsid w:val="00DA72B5"/>
    <w:rsid w:val="00DB495B"/>
    <w:rsid w:val="00DB69E6"/>
    <w:rsid w:val="00DB7F77"/>
    <w:rsid w:val="00DC298C"/>
    <w:rsid w:val="00DC489E"/>
    <w:rsid w:val="00DC5484"/>
    <w:rsid w:val="00DC6464"/>
    <w:rsid w:val="00DC6B1F"/>
    <w:rsid w:val="00DD2B35"/>
    <w:rsid w:val="00DD30F0"/>
    <w:rsid w:val="00DD460C"/>
    <w:rsid w:val="00DD7524"/>
    <w:rsid w:val="00DE30DB"/>
    <w:rsid w:val="00DF19D2"/>
    <w:rsid w:val="00E0275A"/>
    <w:rsid w:val="00E0287B"/>
    <w:rsid w:val="00E02E51"/>
    <w:rsid w:val="00E06800"/>
    <w:rsid w:val="00E076C8"/>
    <w:rsid w:val="00E11E12"/>
    <w:rsid w:val="00E154F9"/>
    <w:rsid w:val="00E162FA"/>
    <w:rsid w:val="00E17519"/>
    <w:rsid w:val="00E177E7"/>
    <w:rsid w:val="00E210ED"/>
    <w:rsid w:val="00E22DF5"/>
    <w:rsid w:val="00E231B6"/>
    <w:rsid w:val="00E2569D"/>
    <w:rsid w:val="00E27D29"/>
    <w:rsid w:val="00E30103"/>
    <w:rsid w:val="00E53B89"/>
    <w:rsid w:val="00E66073"/>
    <w:rsid w:val="00E66872"/>
    <w:rsid w:val="00E7090B"/>
    <w:rsid w:val="00E75948"/>
    <w:rsid w:val="00E767F6"/>
    <w:rsid w:val="00E83D20"/>
    <w:rsid w:val="00E91D07"/>
    <w:rsid w:val="00E92580"/>
    <w:rsid w:val="00E92C28"/>
    <w:rsid w:val="00E97CD5"/>
    <w:rsid w:val="00EA069F"/>
    <w:rsid w:val="00EA3933"/>
    <w:rsid w:val="00EB2A07"/>
    <w:rsid w:val="00EB5FDD"/>
    <w:rsid w:val="00ED0480"/>
    <w:rsid w:val="00ED2850"/>
    <w:rsid w:val="00ED366F"/>
    <w:rsid w:val="00EF3649"/>
    <w:rsid w:val="00EF570B"/>
    <w:rsid w:val="00F05901"/>
    <w:rsid w:val="00F11A92"/>
    <w:rsid w:val="00F157C6"/>
    <w:rsid w:val="00F23762"/>
    <w:rsid w:val="00F27918"/>
    <w:rsid w:val="00F3052D"/>
    <w:rsid w:val="00F30638"/>
    <w:rsid w:val="00F30B53"/>
    <w:rsid w:val="00F320BA"/>
    <w:rsid w:val="00F470D4"/>
    <w:rsid w:val="00F47AB4"/>
    <w:rsid w:val="00F61FB5"/>
    <w:rsid w:val="00F74315"/>
    <w:rsid w:val="00F75BA7"/>
    <w:rsid w:val="00F902FF"/>
    <w:rsid w:val="00F91E48"/>
    <w:rsid w:val="00F97E74"/>
    <w:rsid w:val="00FA0A03"/>
    <w:rsid w:val="00FB35C0"/>
    <w:rsid w:val="00FB369E"/>
    <w:rsid w:val="00FC07BE"/>
    <w:rsid w:val="00FC1503"/>
    <w:rsid w:val="00FE0EFA"/>
    <w:rsid w:val="00FE19B8"/>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74634">
      <w:bodyDiv w:val="1"/>
      <w:marLeft w:val="0"/>
      <w:marRight w:val="0"/>
      <w:marTop w:val="0"/>
      <w:marBottom w:val="0"/>
      <w:divBdr>
        <w:top w:val="none" w:sz="0" w:space="0" w:color="auto"/>
        <w:left w:val="none" w:sz="0" w:space="0" w:color="auto"/>
        <w:bottom w:val="none" w:sz="0" w:space="0" w:color="auto"/>
        <w:right w:val="none" w:sz="0" w:space="0" w:color="auto"/>
      </w:divBdr>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727873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7862D-4AD4-4DB3-A4D1-1BD3047D4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9853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dcterms:created xsi:type="dcterms:W3CDTF">2015-10-09T19:47:00Z</dcterms:created>
  <dcterms:modified xsi:type="dcterms:W3CDTF">2015-10-09T19:47:00Z</dcterms:modified>
</cp:coreProperties>
</file>